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4D9B523" w14:textId="77777777">
        <w:trPr>
          <w:cantSplit/>
        </w:trPr>
        <w:tc>
          <w:tcPr>
            <w:tcW w:w="6911" w:type="dxa"/>
          </w:tcPr>
          <w:p w14:paraId="57142109"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3A442F5C" w14:textId="26990153" w:rsidR="00A066F1" w:rsidRDefault="00DF78E0" w:rsidP="00DF78E0">
            <w:pPr>
              <w:spacing w:before="0" w:line="240" w:lineRule="atLeast"/>
            </w:pPr>
            <w:bookmarkStart w:id="0" w:name="ditulogo"/>
            <w:bookmarkEnd w:id="0"/>
            <w:r>
              <w:rPr>
                <w:noProof/>
                <w:lang w:val="de-DE" w:eastAsia="de-DE"/>
              </w:rPr>
              <w:drawing>
                <wp:inline distT="0" distB="0" distL="0" distR="0" wp14:anchorId="0C01872B" wp14:editId="3625BACF">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10926FDF" w14:textId="77777777">
        <w:trPr>
          <w:cantSplit/>
        </w:trPr>
        <w:tc>
          <w:tcPr>
            <w:tcW w:w="6911" w:type="dxa"/>
            <w:tcBorders>
              <w:bottom w:val="single" w:sz="12" w:space="0" w:color="auto"/>
            </w:tcBorders>
          </w:tcPr>
          <w:p w14:paraId="0F06DBF4"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530EA1F" w14:textId="763FEAA3" w:rsidR="00A066F1" w:rsidRPr="00617BE4" w:rsidRDefault="00A066F1" w:rsidP="00A066F1">
            <w:pPr>
              <w:spacing w:before="0" w:line="240" w:lineRule="atLeast"/>
              <w:rPr>
                <w:rFonts w:ascii="Verdana" w:hAnsi="Verdana"/>
                <w:szCs w:val="24"/>
              </w:rPr>
            </w:pPr>
          </w:p>
        </w:tc>
      </w:tr>
      <w:tr w:rsidR="00A066F1" w:rsidRPr="00C324A8" w14:paraId="47C40279" w14:textId="77777777">
        <w:trPr>
          <w:cantSplit/>
        </w:trPr>
        <w:tc>
          <w:tcPr>
            <w:tcW w:w="6911" w:type="dxa"/>
            <w:tcBorders>
              <w:top w:val="single" w:sz="12" w:space="0" w:color="auto"/>
            </w:tcBorders>
          </w:tcPr>
          <w:p w14:paraId="5CDA71DC" w14:textId="526C6CB5" w:rsidR="00A066F1" w:rsidRPr="006707DD" w:rsidRDefault="00A066F1" w:rsidP="00A066F1">
            <w:pPr>
              <w:spacing w:before="0" w:after="48" w:line="240" w:lineRule="atLeast"/>
              <w:rPr>
                <w:rFonts w:ascii="Verdana" w:hAnsi="Verdana"/>
                <w:b/>
                <w:sz w:val="20"/>
                <w:lang w:val="it-CH"/>
              </w:rPr>
            </w:pPr>
          </w:p>
        </w:tc>
        <w:tc>
          <w:tcPr>
            <w:tcW w:w="3120" w:type="dxa"/>
            <w:tcBorders>
              <w:top w:val="single" w:sz="12" w:space="0" w:color="auto"/>
            </w:tcBorders>
          </w:tcPr>
          <w:p w14:paraId="434EF96F" w14:textId="34220898" w:rsidR="00A066F1" w:rsidRPr="00FD2D60" w:rsidRDefault="00C254E0" w:rsidP="00A066F1">
            <w:pPr>
              <w:spacing w:before="0" w:line="240" w:lineRule="atLeast"/>
              <w:rPr>
                <w:rFonts w:ascii="Verdana" w:hAnsi="Verdana"/>
                <w:b/>
                <w:sz w:val="20"/>
                <w:lang w:val="en-US"/>
              </w:rPr>
            </w:pPr>
            <w:r w:rsidRPr="00FD2D60">
              <w:rPr>
                <w:rFonts w:ascii="Verdana" w:hAnsi="Verdana"/>
                <w:b/>
                <w:sz w:val="20"/>
                <w:lang w:val="en-US"/>
              </w:rPr>
              <w:br/>
            </w:r>
            <w:r w:rsidR="006707DD" w:rsidRPr="00FD2D60">
              <w:rPr>
                <w:rFonts w:ascii="Verdana" w:hAnsi="Verdana"/>
                <w:b/>
                <w:sz w:val="20"/>
                <w:lang w:val="en-US"/>
              </w:rPr>
              <w:t xml:space="preserve">Doc. </w:t>
            </w:r>
            <w:r w:rsidR="00FD2D60">
              <w:t xml:space="preserve"> </w:t>
            </w:r>
            <w:proofErr w:type="gramStart"/>
            <w:r w:rsidR="00FD2D60" w:rsidRPr="00FD2D60">
              <w:rPr>
                <w:rFonts w:ascii="Verdana" w:hAnsi="Verdana"/>
                <w:b/>
                <w:sz w:val="20"/>
                <w:lang w:val="en-US"/>
              </w:rPr>
              <w:t>CPG(</w:t>
            </w:r>
            <w:proofErr w:type="gramEnd"/>
            <w:r w:rsidR="00FD2D60" w:rsidRPr="00FD2D60">
              <w:rPr>
                <w:rFonts w:ascii="Verdana" w:hAnsi="Verdana"/>
                <w:b/>
                <w:sz w:val="20"/>
                <w:lang w:val="en-US"/>
              </w:rPr>
              <w:t xml:space="preserve">23)036 ANNEX </w:t>
            </w:r>
            <w:r w:rsidR="0064008E" w:rsidRPr="00FD2D60">
              <w:rPr>
                <w:rFonts w:ascii="Verdana" w:hAnsi="Verdana"/>
                <w:b/>
                <w:sz w:val="20"/>
                <w:lang w:val="en-US"/>
              </w:rPr>
              <w:t>V-</w:t>
            </w:r>
            <w:r w:rsidR="00867AE0" w:rsidRPr="00FD2D60">
              <w:rPr>
                <w:rFonts w:ascii="Verdana" w:hAnsi="Verdana"/>
                <w:b/>
                <w:sz w:val="20"/>
                <w:lang w:val="en-US"/>
              </w:rPr>
              <w:t>0</w:t>
            </w:r>
            <w:r w:rsidR="0064008E" w:rsidRPr="00FD2D60">
              <w:rPr>
                <w:rFonts w:ascii="Verdana" w:hAnsi="Verdana"/>
                <w:b/>
                <w:sz w:val="20"/>
                <w:lang w:val="en-US"/>
              </w:rPr>
              <w:t>1</w:t>
            </w:r>
          </w:p>
        </w:tc>
      </w:tr>
      <w:tr w:rsidR="00A066F1" w:rsidRPr="00FD2D60" w14:paraId="08E42043" w14:textId="77777777">
        <w:trPr>
          <w:cantSplit/>
          <w:trHeight w:val="23"/>
        </w:trPr>
        <w:tc>
          <w:tcPr>
            <w:tcW w:w="6911" w:type="dxa"/>
            <w:shd w:val="clear" w:color="auto" w:fill="auto"/>
          </w:tcPr>
          <w:p w14:paraId="459FAC0E" w14:textId="2D49732A"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19987599" w14:textId="2FC92E48" w:rsidR="00A066F1" w:rsidRPr="0064008E" w:rsidRDefault="00E55816" w:rsidP="00AA666F">
            <w:pPr>
              <w:tabs>
                <w:tab w:val="left" w:pos="851"/>
              </w:tabs>
              <w:spacing w:before="0" w:line="240" w:lineRule="atLeast"/>
              <w:rPr>
                <w:rFonts w:ascii="Verdana" w:hAnsi="Verdana"/>
                <w:sz w:val="20"/>
                <w:lang w:val="it-CH"/>
              </w:rPr>
            </w:pPr>
            <w:r w:rsidRPr="0064008E">
              <w:rPr>
                <w:rFonts w:ascii="Verdana" w:hAnsi="Verdana"/>
                <w:b/>
                <w:sz w:val="20"/>
                <w:lang w:val="it-CH"/>
              </w:rPr>
              <w:t>Addendum 1 to</w:t>
            </w:r>
            <w:r w:rsidRPr="0064008E">
              <w:rPr>
                <w:rFonts w:ascii="Verdana" w:hAnsi="Verdana"/>
                <w:b/>
                <w:sz w:val="20"/>
                <w:lang w:val="it-CH"/>
              </w:rPr>
              <w:br/>
            </w:r>
            <w:proofErr w:type="spellStart"/>
            <w:r w:rsidRPr="0064008E">
              <w:rPr>
                <w:rFonts w:ascii="Verdana" w:hAnsi="Verdana"/>
                <w:b/>
                <w:sz w:val="20"/>
                <w:lang w:val="it-CH"/>
              </w:rPr>
              <w:t>Document</w:t>
            </w:r>
            <w:proofErr w:type="spellEnd"/>
            <w:r w:rsidRPr="0064008E">
              <w:rPr>
                <w:rFonts w:ascii="Verdana" w:hAnsi="Verdana"/>
                <w:b/>
                <w:sz w:val="20"/>
                <w:lang w:val="it-CH"/>
              </w:rPr>
              <w:t xml:space="preserve"> </w:t>
            </w:r>
            <w:r w:rsidR="00A75E05" w:rsidRPr="0064008E">
              <w:rPr>
                <w:rFonts w:ascii="Verdana" w:hAnsi="Verdana"/>
                <w:b/>
                <w:sz w:val="20"/>
                <w:lang w:val="it-CH"/>
              </w:rPr>
              <w:t>XXXX</w:t>
            </w:r>
            <w:r w:rsidR="00A066F1" w:rsidRPr="0064008E">
              <w:rPr>
                <w:rFonts w:ascii="Verdana" w:hAnsi="Verdana"/>
                <w:b/>
                <w:sz w:val="20"/>
                <w:lang w:val="it-CH"/>
              </w:rPr>
              <w:t>-</w:t>
            </w:r>
            <w:r w:rsidR="005E10C9" w:rsidRPr="0064008E">
              <w:rPr>
                <w:rFonts w:ascii="Verdana" w:hAnsi="Verdana"/>
                <w:b/>
                <w:sz w:val="20"/>
                <w:lang w:val="it-CH"/>
              </w:rPr>
              <w:t>E</w:t>
            </w:r>
          </w:p>
        </w:tc>
      </w:tr>
      <w:tr w:rsidR="00A066F1" w:rsidRPr="00C324A8" w14:paraId="34731907" w14:textId="77777777">
        <w:trPr>
          <w:cantSplit/>
          <w:trHeight w:val="23"/>
        </w:trPr>
        <w:tc>
          <w:tcPr>
            <w:tcW w:w="6911" w:type="dxa"/>
            <w:shd w:val="clear" w:color="auto" w:fill="auto"/>
          </w:tcPr>
          <w:p w14:paraId="32B66E3A" w14:textId="11BA8E99" w:rsidR="00A066F1" w:rsidRPr="0064008E" w:rsidRDefault="00A066F1" w:rsidP="00A066F1">
            <w:pPr>
              <w:tabs>
                <w:tab w:val="left" w:pos="851"/>
              </w:tabs>
              <w:spacing w:before="0" w:line="240" w:lineRule="atLeast"/>
              <w:rPr>
                <w:rFonts w:ascii="Verdana" w:hAnsi="Verdana"/>
                <w:b/>
                <w:sz w:val="20"/>
                <w:lang w:val="it-CH"/>
              </w:rPr>
            </w:pPr>
            <w:bookmarkStart w:id="4" w:name="ddate" w:colFirst="1" w:colLast="1"/>
            <w:bookmarkStart w:id="5" w:name="dblank" w:colFirst="0" w:colLast="0"/>
            <w:bookmarkEnd w:id="2"/>
            <w:bookmarkEnd w:id="3"/>
          </w:p>
        </w:tc>
        <w:tc>
          <w:tcPr>
            <w:tcW w:w="3120" w:type="dxa"/>
          </w:tcPr>
          <w:p w14:paraId="1BAF7047"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October 2022</w:t>
            </w:r>
          </w:p>
        </w:tc>
      </w:tr>
      <w:tr w:rsidR="00A066F1" w:rsidRPr="00C324A8" w14:paraId="019F8802" w14:textId="77777777">
        <w:trPr>
          <w:cantSplit/>
          <w:trHeight w:val="23"/>
        </w:trPr>
        <w:tc>
          <w:tcPr>
            <w:tcW w:w="6911" w:type="dxa"/>
            <w:shd w:val="clear" w:color="auto" w:fill="auto"/>
          </w:tcPr>
          <w:p w14:paraId="3E93F517" w14:textId="0792DA14"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D2E3B2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1C24CB6" w14:textId="77777777" w:rsidTr="00025864">
        <w:trPr>
          <w:cantSplit/>
          <w:trHeight w:val="23"/>
        </w:trPr>
        <w:tc>
          <w:tcPr>
            <w:tcW w:w="10031" w:type="dxa"/>
            <w:gridSpan w:val="2"/>
            <w:shd w:val="clear" w:color="auto" w:fill="auto"/>
          </w:tcPr>
          <w:p w14:paraId="6031637B" w14:textId="7D226BB3" w:rsidR="00A066F1" w:rsidRPr="00C324A8" w:rsidRDefault="00A066F1" w:rsidP="00A066F1">
            <w:pPr>
              <w:tabs>
                <w:tab w:val="left" w:pos="993"/>
              </w:tabs>
              <w:spacing w:before="0"/>
              <w:rPr>
                <w:rFonts w:ascii="Verdana" w:hAnsi="Verdana"/>
                <w:b/>
                <w:sz w:val="20"/>
              </w:rPr>
            </w:pPr>
          </w:p>
        </w:tc>
      </w:tr>
      <w:tr w:rsidR="00E55816" w:rsidRPr="00C324A8" w14:paraId="5558F40E" w14:textId="77777777" w:rsidTr="00025864">
        <w:trPr>
          <w:cantSplit/>
          <w:trHeight w:val="23"/>
        </w:trPr>
        <w:tc>
          <w:tcPr>
            <w:tcW w:w="10031" w:type="dxa"/>
            <w:gridSpan w:val="2"/>
            <w:shd w:val="clear" w:color="auto" w:fill="auto"/>
          </w:tcPr>
          <w:p w14:paraId="7605BE0D" w14:textId="77777777" w:rsidR="00E55816" w:rsidRDefault="00884D60" w:rsidP="00E55816">
            <w:pPr>
              <w:pStyle w:val="Source"/>
            </w:pPr>
            <w:r>
              <w:t>European Common Proposals</w:t>
            </w:r>
          </w:p>
        </w:tc>
      </w:tr>
      <w:tr w:rsidR="00E55816" w:rsidRPr="00C324A8" w14:paraId="626ED4CD" w14:textId="77777777" w:rsidTr="00025864">
        <w:trPr>
          <w:cantSplit/>
          <w:trHeight w:val="23"/>
        </w:trPr>
        <w:tc>
          <w:tcPr>
            <w:tcW w:w="10031" w:type="dxa"/>
            <w:gridSpan w:val="2"/>
            <w:shd w:val="clear" w:color="auto" w:fill="auto"/>
          </w:tcPr>
          <w:p w14:paraId="50979653" w14:textId="77777777" w:rsidR="00E55816" w:rsidRDefault="007D5320" w:rsidP="00E55816">
            <w:pPr>
              <w:pStyle w:val="Title1"/>
            </w:pPr>
            <w:r>
              <w:t>Proposals for the work of the conference</w:t>
            </w:r>
          </w:p>
        </w:tc>
      </w:tr>
      <w:tr w:rsidR="00E55816" w:rsidRPr="00C324A8" w14:paraId="3E00D49B" w14:textId="77777777" w:rsidTr="00025864">
        <w:trPr>
          <w:cantSplit/>
          <w:trHeight w:val="23"/>
        </w:trPr>
        <w:tc>
          <w:tcPr>
            <w:tcW w:w="10031" w:type="dxa"/>
            <w:gridSpan w:val="2"/>
            <w:shd w:val="clear" w:color="auto" w:fill="auto"/>
          </w:tcPr>
          <w:p w14:paraId="50E6B6D4" w14:textId="77777777" w:rsidR="00E55816" w:rsidRDefault="00E55816" w:rsidP="00E55816">
            <w:pPr>
              <w:pStyle w:val="Title2"/>
            </w:pPr>
          </w:p>
        </w:tc>
      </w:tr>
      <w:tr w:rsidR="00A538A6" w:rsidRPr="00C324A8" w14:paraId="4B6CA32A" w14:textId="77777777" w:rsidTr="00025864">
        <w:trPr>
          <w:cantSplit/>
          <w:trHeight w:val="23"/>
        </w:trPr>
        <w:tc>
          <w:tcPr>
            <w:tcW w:w="10031" w:type="dxa"/>
            <w:gridSpan w:val="2"/>
            <w:shd w:val="clear" w:color="auto" w:fill="auto"/>
          </w:tcPr>
          <w:p w14:paraId="40E9263C" w14:textId="77777777" w:rsidR="00A538A6" w:rsidRDefault="004B13CB" w:rsidP="004B13CB">
            <w:pPr>
              <w:pStyle w:val="Agendaitem"/>
            </w:pPr>
            <w:r>
              <w:t xml:space="preserve">Agenda </w:t>
            </w:r>
            <w:proofErr w:type="spellStart"/>
            <w:r>
              <w:t>item</w:t>
            </w:r>
            <w:proofErr w:type="spellEnd"/>
            <w:r>
              <w:t xml:space="preserve"> 1.1</w:t>
            </w:r>
          </w:p>
        </w:tc>
      </w:tr>
    </w:tbl>
    <w:bookmarkEnd w:id="6"/>
    <w:bookmarkEnd w:id="7"/>
    <w:p w14:paraId="21BC5428" w14:textId="0CAD070F" w:rsidR="00187BD9" w:rsidRDefault="008458D9" w:rsidP="00D71556">
      <w:pPr>
        <w:rPr>
          <w:rFonts w:cstheme="minorHAnsi"/>
          <w:szCs w:val="24"/>
        </w:rPr>
      </w:pPr>
      <w:r w:rsidRPr="004A77D9">
        <w:rPr>
          <w:rFonts w:ascii="Arial" w:eastAsia="Calibri" w:hAnsi="Arial"/>
          <w:noProof/>
          <w:sz w:val="20"/>
          <w:szCs w:val="24"/>
          <w:lang w:val="de-DE" w:eastAsia="de-DE"/>
        </w:rPr>
        <mc:AlternateContent>
          <mc:Choice Requires="wps">
            <w:drawing>
              <wp:anchor distT="0" distB="0" distL="114300" distR="114300" simplePos="0" relativeHeight="251659264" behindDoc="0" locked="0" layoutInCell="1" allowOverlap="1" wp14:anchorId="773EB043" wp14:editId="4057F1B6">
                <wp:simplePos x="0" y="0"/>
                <wp:positionH relativeFrom="margin">
                  <wp:posOffset>3684270</wp:posOffset>
                </wp:positionH>
                <wp:positionV relativeFrom="paragraph">
                  <wp:posOffset>-900430</wp:posOffset>
                </wp:positionV>
                <wp:extent cx="2026920" cy="411480"/>
                <wp:effectExtent l="0" t="0" r="0" b="762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FCB0A" w14:textId="7960C654" w:rsidR="008458D9" w:rsidRPr="00E075D3" w:rsidRDefault="008458D9" w:rsidP="008458D9">
                            <w:pPr>
                              <w:rPr>
                                <w:rFonts w:cs="Arial"/>
                                <w:vanish/>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73EB043" id="_x0000_t202" coordsize="21600,21600" o:spt="202" path="m,l,21600r21600,l21600,xe">
                <v:stroke joinstyle="miter"/>
                <v:path gradientshapeok="t" o:connecttype="rect"/>
              </v:shapetype>
              <v:shape id="Textfeld 3" o:spid="_x0000_s1026" type="#_x0000_t202" style="position:absolute;margin-left:290.1pt;margin-top:-70.9pt;width:159.6pt;height:3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" stroked="f">
                <v:textbox>
                  <w:txbxContent>
                    <w:p w14:paraId="187FCB0A" w14:textId="7960C654" w:rsidR="008458D9" w:rsidRPr="00E075D3" w:rsidRDefault="008458D9" w:rsidP="008458D9">
                      <w:pPr>
                        <w:rPr>
                          <w:rFonts w:cs="Arial"/>
                          <w:vanish/>
                          <w:u w:val="single"/>
                        </w:rPr>
                      </w:pPr>
                    </w:p>
                  </w:txbxContent>
                </v:textbox>
                <w10:wrap anchorx="margin"/>
              </v:shape>
            </w:pict>
          </mc:Fallback>
        </mc:AlternateContent>
      </w:r>
      <w:r w:rsidR="00F65F3C">
        <w:t>1.1</w:t>
      </w:r>
      <w:r w:rsidR="00F65F3C">
        <w:tab/>
      </w:r>
      <w:r w:rsidR="00F65F3C" w:rsidRPr="00426B80">
        <w:rPr>
          <w:rFonts w:cstheme="minorHAnsi"/>
          <w:szCs w:val="24"/>
        </w:rPr>
        <w:t>to consider, based on the results of the ITU</w:t>
      </w:r>
      <w:r w:rsidR="00F65F3C" w:rsidRPr="00426B80">
        <w:rPr>
          <w:rFonts w:cstheme="minorHAnsi"/>
          <w:szCs w:val="24"/>
        </w:rPr>
        <w:noBreakHyphen/>
        <w:t>R studies, possible measures to address, in the frequency band 4 800-4 990 MHz, protection of stations of the aeronautical and maritime mobile services located in international airspace and waters from other stations located within national territories, and to review the pfd criteria in No. </w:t>
      </w:r>
      <w:r w:rsidR="00F65F3C" w:rsidRPr="00426B80">
        <w:rPr>
          <w:rFonts w:cstheme="minorHAnsi"/>
          <w:b/>
          <w:szCs w:val="24"/>
        </w:rPr>
        <w:t>5.441B</w:t>
      </w:r>
      <w:r w:rsidR="00F65F3C" w:rsidRPr="00426B80">
        <w:rPr>
          <w:rFonts w:cstheme="minorHAnsi"/>
          <w:szCs w:val="24"/>
        </w:rPr>
        <w:t xml:space="preserve"> in accordance with Resolution </w:t>
      </w:r>
      <w:r w:rsidR="00F65F3C" w:rsidRPr="00426B80">
        <w:rPr>
          <w:rFonts w:cstheme="minorHAnsi"/>
          <w:b/>
          <w:szCs w:val="24"/>
        </w:rPr>
        <w:t>223 (Rev.WRC</w:t>
      </w:r>
      <w:r w:rsidR="00F65F3C" w:rsidRPr="00426B80">
        <w:rPr>
          <w:rFonts w:cstheme="minorHAnsi"/>
          <w:b/>
          <w:szCs w:val="24"/>
        </w:rPr>
        <w:noBreakHyphen/>
        <w:t>19)</w:t>
      </w:r>
      <w:r w:rsidR="00F65F3C" w:rsidRPr="00426B80">
        <w:rPr>
          <w:rFonts w:cstheme="minorHAnsi"/>
          <w:szCs w:val="24"/>
        </w:rPr>
        <w:t>;</w:t>
      </w:r>
    </w:p>
    <w:p w14:paraId="50F54A76" w14:textId="1FD41CF0" w:rsidR="00241FA2" w:rsidRPr="0064008E" w:rsidRDefault="00A75E05" w:rsidP="00A75E05">
      <w:pPr>
        <w:pStyle w:val="Headingb"/>
        <w:rPr>
          <w:lang w:val="en-US"/>
        </w:rPr>
      </w:pPr>
      <w:r w:rsidRPr="0064008E">
        <w:rPr>
          <w:lang w:val="en-US"/>
        </w:rPr>
        <w:t>Introduction</w:t>
      </w:r>
    </w:p>
    <w:p w14:paraId="5D8182C8" w14:textId="22E2C7E1" w:rsidR="00A75E05" w:rsidRDefault="00A75E05" w:rsidP="00A75E05">
      <w:r w:rsidRPr="009635A7">
        <w:t>ITU-R studies in preparation of WRC</w:t>
      </w:r>
      <w:r>
        <w:noBreakHyphen/>
      </w:r>
      <w:r w:rsidRPr="009635A7">
        <w:t xml:space="preserve">15 concluded that sharing between aeronautical mobile applications and IMT systems in </w:t>
      </w:r>
      <w:r w:rsidR="000F710B" w:rsidRPr="006D1488">
        <w:t>the frequency band</w:t>
      </w:r>
      <w:r w:rsidR="000F710B">
        <w:t xml:space="preserve"> </w:t>
      </w:r>
      <w:r w:rsidRPr="009635A7">
        <w:t>4</w:t>
      </w:r>
      <w:r>
        <w:t> </w:t>
      </w:r>
      <w:r w:rsidRPr="009635A7">
        <w:t>400-4</w:t>
      </w:r>
      <w:r>
        <w:t> </w:t>
      </w:r>
      <w:r w:rsidRPr="009635A7">
        <w:t>990 MHz is not practical.</w:t>
      </w:r>
    </w:p>
    <w:p w14:paraId="4C8317CF" w14:textId="73274FB3" w:rsidR="00A75E05" w:rsidRDefault="00A75E05" w:rsidP="00A75E05">
      <w:r w:rsidRPr="006D1488">
        <w:t>However, in response to the demand from three countries in Region 3, WRC-15 established RR</w:t>
      </w:r>
      <w:r w:rsidR="007B10B7" w:rsidRPr="006D1488">
        <w:t> </w:t>
      </w:r>
      <w:r w:rsidRPr="006D1488">
        <w:t>No.</w:t>
      </w:r>
      <w:r w:rsidR="007B10B7" w:rsidRPr="006D1488">
        <w:t> </w:t>
      </w:r>
      <w:r w:rsidRPr="006D1488">
        <w:rPr>
          <w:b/>
        </w:rPr>
        <w:t>5.441B</w:t>
      </w:r>
      <w:r w:rsidRPr="006D1488">
        <w:t xml:space="preserve"> which provided IMT identification </w:t>
      </w:r>
      <w:r w:rsidR="00966D72" w:rsidRPr="006D1488">
        <w:t>with entry into force delayed until after WRC</w:t>
      </w:r>
      <w:r w:rsidR="007B10B7" w:rsidRPr="006D1488">
        <w:noBreakHyphen/>
      </w:r>
      <w:r w:rsidR="00966D72" w:rsidRPr="006D1488">
        <w:t xml:space="preserve">19 </w:t>
      </w:r>
      <w:r w:rsidRPr="006D1488">
        <w:t xml:space="preserve">for these </w:t>
      </w:r>
      <w:r w:rsidR="007B10B7" w:rsidRPr="006D1488">
        <w:t>three</w:t>
      </w:r>
      <w:r w:rsidRPr="006D1488">
        <w:t xml:space="preserve"> countries in Region 3 in the </w:t>
      </w:r>
      <w:r w:rsidR="000F710B" w:rsidRPr="006D1488">
        <w:t xml:space="preserve">frequency band </w:t>
      </w:r>
      <w:r w:rsidRPr="006D1488">
        <w:t>4800-4990 MHz, already allocated to the mobile service (MS) on a primary basis</w:t>
      </w:r>
      <w:r w:rsidR="007B10B7" w:rsidRPr="006D1488">
        <w:t xml:space="preserve">. RR No. </w:t>
      </w:r>
      <w:r w:rsidR="007B10B7" w:rsidRPr="006D1488">
        <w:rPr>
          <w:b/>
          <w:bCs/>
        </w:rPr>
        <w:t>5.441B</w:t>
      </w:r>
      <w:r w:rsidRPr="006D1488">
        <w:t xml:space="preserve"> introduced</w:t>
      </w:r>
      <w:r w:rsidR="007B10B7" w:rsidRPr="006D1488">
        <w:t>,</w:t>
      </w:r>
      <w:r w:rsidRPr="006D1488">
        <w:t xml:space="preserve"> inter alia</w:t>
      </w:r>
      <w:r w:rsidR="007B10B7" w:rsidRPr="006D1488">
        <w:t>,</w:t>
      </w:r>
      <w:r w:rsidRPr="006D1488">
        <w:t xml:space="preserve"> </w:t>
      </w:r>
      <w:r w:rsidR="00FE39A7" w:rsidRPr="006D1488">
        <w:t xml:space="preserve">the </w:t>
      </w:r>
      <w:r w:rsidRPr="006D1488">
        <w:t xml:space="preserve">additional criterion consisting of a limit on the pfd produced by IMT station up to 19 km above sea level at </w:t>
      </w:r>
      <w:r w:rsidR="00A5346C" w:rsidRPr="006D1488">
        <w:t xml:space="preserve">20 </w:t>
      </w:r>
      <w:r w:rsidRPr="006D1488">
        <w:t xml:space="preserve">km from the coast in order to protect </w:t>
      </w:r>
      <w:r w:rsidR="007B10B7" w:rsidRPr="006D1488">
        <w:t>the aeronautical mobile service (</w:t>
      </w:r>
      <w:r w:rsidRPr="006D1488">
        <w:t>AMS</w:t>
      </w:r>
      <w:r w:rsidR="007B10B7" w:rsidRPr="006D1488">
        <w:t>)</w:t>
      </w:r>
      <w:r w:rsidRPr="006D1488">
        <w:t xml:space="preserve">, and indirectly </w:t>
      </w:r>
      <w:r w:rsidR="007B10B7" w:rsidRPr="006D1488">
        <w:t>the maritime mobile service (</w:t>
      </w:r>
      <w:r w:rsidRPr="006D1488">
        <w:t>MMS</w:t>
      </w:r>
      <w:r w:rsidR="007B10B7" w:rsidRPr="006D1488">
        <w:t>)</w:t>
      </w:r>
      <w:r w:rsidRPr="006D1488">
        <w:t xml:space="preserve">. This criterion, developed </w:t>
      </w:r>
      <w:r w:rsidR="00C07453" w:rsidRPr="006D1488">
        <w:t>and adopted at</w:t>
      </w:r>
      <w:r w:rsidRPr="006D1488">
        <w:t xml:space="preserve"> WRC-15, was subject to review at WRC-19.</w:t>
      </w:r>
    </w:p>
    <w:p w14:paraId="5C354247" w14:textId="017B43CF" w:rsidR="00A75E05" w:rsidRDefault="00C07453" w:rsidP="00A75E05">
      <w:r>
        <w:t>Further to WRC</w:t>
      </w:r>
      <w:r w:rsidR="007B10B7">
        <w:t>-</w:t>
      </w:r>
      <w:r>
        <w:t xml:space="preserve">15, </w:t>
      </w:r>
      <w:r w:rsidR="00A75E05" w:rsidRPr="00C9177F">
        <w:t>ITU-R carried out but did not finalize</w:t>
      </w:r>
      <w:r w:rsidR="00A75E05">
        <w:t xml:space="preserve"> these</w:t>
      </w:r>
      <w:r w:rsidR="00A75E05" w:rsidRPr="00C9177F">
        <w:t xml:space="preserve"> studies</w:t>
      </w:r>
      <w:r w:rsidR="00A75E05">
        <w:t xml:space="preserve"> in time for WRC-19</w:t>
      </w:r>
      <w:r w:rsidR="00A75E05" w:rsidRPr="00C9177F">
        <w:t>. WRC</w:t>
      </w:r>
      <w:r w:rsidR="007B10B7">
        <w:noBreakHyphen/>
      </w:r>
      <w:r w:rsidR="00A75E05" w:rsidRPr="00C9177F">
        <w:t xml:space="preserve">19 updated RR No. </w:t>
      </w:r>
      <w:r w:rsidR="00A75E05" w:rsidRPr="00C9177F">
        <w:rPr>
          <w:b/>
        </w:rPr>
        <w:t>5.441B</w:t>
      </w:r>
      <w:r w:rsidR="00A75E05" w:rsidRPr="00C9177F">
        <w:t xml:space="preserve"> and Resolution </w:t>
      </w:r>
      <w:r w:rsidR="00A75E05" w:rsidRPr="00C9177F">
        <w:rPr>
          <w:b/>
        </w:rPr>
        <w:t>223</w:t>
      </w:r>
      <w:r w:rsidR="00A75E05" w:rsidRPr="00C9177F">
        <w:t xml:space="preserve"> </w:t>
      </w:r>
      <w:r w:rsidR="00A75E05" w:rsidRPr="00A75E05">
        <w:rPr>
          <w:b/>
          <w:bCs/>
        </w:rPr>
        <w:t>(Rev.WRC-19)</w:t>
      </w:r>
      <w:r w:rsidR="007B10B7">
        <w:t>. A</w:t>
      </w:r>
      <w:r w:rsidR="00A75E05" w:rsidRPr="00C9177F">
        <w:t xml:space="preserve">s a result additional countries were included in the IMT identification in RR No. </w:t>
      </w:r>
      <w:r w:rsidR="00A75E05" w:rsidRPr="00A75E05">
        <w:rPr>
          <w:b/>
          <w:bCs/>
        </w:rPr>
        <w:t>5.441B</w:t>
      </w:r>
      <w:r w:rsidR="00A75E05" w:rsidRPr="00C9177F">
        <w:t xml:space="preserve"> (now </w:t>
      </w:r>
      <w:r w:rsidR="00A75E05">
        <w:t xml:space="preserve">the </w:t>
      </w:r>
      <w:r w:rsidR="00A75E05" w:rsidRPr="00C9177F">
        <w:t>footnote includes 40 countries) and</w:t>
      </w:r>
      <w:r>
        <w:t xml:space="preserve">, according to Resolution </w:t>
      </w:r>
      <w:r w:rsidRPr="00390F9E">
        <w:rPr>
          <w:b/>
          <w:bCs/>
        </w:rPr>
        <w:t>223 (</w:t>
      </w:r>
      <w:r w:rsidR="0038783F">
        <w:rPr>
          <w:b/>
          <w:bCs/>
        </w:rPr>
        <w:t>R</w:t>
      </w:r>
      <w:r w:rsidRPr="00390F9E">
        <w:rPr>
          <w:b/>
          <w:bCs/>
        </w:rPr>
        <w:t xml:space="preserve">ev. </w:t>
      </w:r>
      <w:r w:rsidR="00C04817" w:rsidRPr="00390F9E">
        <w:rPr>
          <w:b/>
          <w:bCs/>
        </w:rPr>
        <w:t>WRC</w:t>
      </w:r>
      <w:r w:rsidRPr="00390F9E">
        <w:rPr>
          <w:b/>
          <w:bCs/>
        </w:rPr>
        <w:t xml:space="preserve"> 19)</w:t>
      </w:r>
      <w:r>
        <w:t>,</w:t>
      </w:r>
      <w:r w:rsidR="00A75E05" w:rsidRPr="00C9177F">
        <w:t xml:space="preserve"> for 11 of these countries the pfd </w:t>
      </w:r>
      <w:r w:rsidR="00A75E05" w:rsidRPr="003B3534">
        <w:t>criterion</w:t>
      </w:r>
      <w:r w:rsidR="00A75E05" w:rsidRPr="00C9177F">
        <w:t xml:space="preserve"> in RR No. </w:t>
      </w:r>
      <w:r w:rsidR="00A75E05" w:rsidRPr="00A75E05">
        <w:rPr>
          <w:b/>
          <w:bCs/>
        </w:rPr>
        <w:t>5.441B</w:t>
      </w:r>
      <w:r w:rsidR="00A75E05" w:rsidRPr="00C9177F">
        <w:t xml:space="preserve"> </w:t>
      </w:r>
      <w:r>
        <w:t>has been</w:t>
      </w:r>
      <w:r w:rsidR="00A75E05" w:rsidRPr="00C9177F">
        <w:t xml:space="preserve"> deactivated. </w:t>
      </w:r>
      <w:r w:rsidR="00FE39A7">
        <w:t>In</w:t>
      </w:r>
      <w:r w:rsidR="00A75E05" w:rsidRPr="00C9177F">
        <w:t xml:space="preserve"> accordance with Resolution</w:t>
      </w:r>
      <w:r w:rsidR="007B10B7">
        <w:t> </w:t>
      </w:r>
      <w:r w:rsidR="00A75E05" w:rsidRPr="00C9177F">
        <w:rPr>
          <w:b/>
        </w:rPr>
        <w:t>223</w:t>
      </w:r>
      <w:r w:rsidR="007B10B7">
        <w:rPr>
          <w:b/>
        </w:rPr>
        <w:t> </w:t>
      </w:r>
      <w:r w:rsidR="00A75E05" w:rsidRPr="00A75E05">
        <w:rPr>
          <w:b/>
          <w:bCs/>
        </w:rPr>
        <w:t>(Rev.WRC</w:t>
      </w:r>
      <w:r w:rsidR="00FE39A7">
        <w:rPr>
          <w:b/>
          <w:bCs/>
        </w:rPr>
        <w:noBreakHyphen/>
      </w:r>
      <w:r w:rsidR="00A75E05" w:rsidRPr="00A75E05">
        <w:rPr>
          <w:b/>
          <w:bCs/>
        </w:rPr>
        <w:t>19)</w:t>
      </w:r>
      <w:r w:rsidR="00A75E05" w:rsidRPr="00C9177F">
        <w:t xml:space="preserve">, </w:t>
      </w:r>
      <w:r w:rsidR="007B10B7" w:rsidRPr="00C9177F">
        <w:t xml:space="preserve">WRC-23 was </w:t>
      </w:r>
      <w:r w:rsidR="00FE39A7">
        <w:t xml:space="preserve">also </w:t>
      </w:r>
      <w:r w:rsidR="007B10B7" w:rsidRPr="00C9177F">
        <w:t xml:space="preserve">invited </w:t>
      </w:r>
      <w:r w:rsidR="00A75E05" w:rsidRPr="00C9177F">
        <w:t xml:space="preserve">to consider possible measures to address protection of stations of the aeronautical and maritime mobile services located in international airspace and waters from other stations located within national territories, and to review the pfd criterion in RR No. </w:t>
      </w:r>
      <w:r w:rsidR="00A75E05" w:rsidRPr="00C9177F">
        <w:rPr>
          <w:b/>
        </w:rPr>
        <w:t>5.441B</w:t>
      </w:r>
      <w:r w:rsidR="00A75E05" w:rsidRPr="00C9177F">
        <w:t>.</w:t>
      </w:r>
    </w:p>
    <w:p w14:paraId="023C9515" w14:textId="4E6F7650" w:rsidR="00A75E05" w:rsidRDefault="00A75E05" w:rsidP="00A75E05">
      <w:r>
        <w:lastRenderedPageBreak/>
        <w:t xml:space="preserve">CEPT considers that the framework for IMT in this frequency band should be based on the fact that the IMT identification in this </w:t>
      </w:r>
      <w:r w:rsidR="007B10B7">
        <w:t xml:space="preserve">frequency </w:t>
      </w:r>
      <w:r>
        <w:t xml:space="preserve">band was accepted at WRC-15 on the basis of a compromise providing adequate protection to AMS, and indirectly </w:t>
      </w:r>
      <w:r w:rsidR="00FE39A7">
        <w:t xml:space="preserve">to </w:t>
      </w:r>
      <w:r>
        <w:t xml:space="preserve">MMS. </w:t>
      </w:r>
    </w:p>
    <w:p w14:paraId="693000B2" w14:textId="7082065E" w:rsidR="00A75E05" w:rsidRDefault="00A75E05" w:rsidP="00A75E05">
      <w:r>
        <w:t>ITU-R studies in preparation of WRC-23 have not identified suitable alternative to a pfd criterion for the</w:t>
      </w:r>
      <w:r w:rsidRPr="001965D7">
        <w:t xml:space="preserve"> </w:t>
      </w:r>
      <w:r>
        <w:t xml:space="preserve">protection </w:t>
      </w:r>
      <w:r w:rsidRPr="00C9177F">
        <w:t xml:space="preserve">of stations of the aeronautical and maritime mobile services located in international airspace and waters from </w:t>
      </w:r>
      <w:r w:rsidR="00C07453">
        <w:t>IMT</w:t>
      </w:r>
      <w:r w:rsidRPr="00C9177F">
        <w:t xml:space="preserve"> stations located within national territories</w:t>
      </w:r>
      <w:r>
        <w:t xml:space="preserve">. On the other hand, studies have shown that the pfd criterion could be relaxed to a certain extent. </w:t>
      </w:r>
    </w:p>
    <w:p w14:paraId="7197A419" w14:textId="64274C2D" w:rsidR="00A75E05" w:rsidRDefault="00A75E05" w:rsidP="00A75E05">
      <w:r>
        <w:t>CEPT also recognizes that two distinct</w:t>
      </w:r>
      <w:r w:rsidR="005244D3">
        <w:t xml:space="preserve"> </w:t>
      </w:r>
      <w:r>
        <w:t xml:space="preserve">pfd criteria should be used for the protection of AMS and MMS noting that in some sub-bands AMS has no primary status. </w:t>
      </w:r>
    </w:p>
    <w:p w14:paraId="617F5874" w14:textId="4BC78CE0" w:rsidR="00A75E05" w:rsidRDefault="00A75E05" w:rsidP="00A75E05">
      <w:r>
        <w:t>CEPT therefore proposes new pfd values in RR No.</w:t>
      </w:r>
      <w:r w:rsidRPr="001965D7">
        <w:rPr>
          <w:b/>
        </w:rPr>
        <w:t>5.441B</w:t>
      </w:r>
      <w:r>
        <w:rPr>
          <w:b/>
        </w:rPr>
        <w:t xml:space="preserve"> </w:t>
      </w:r>
      <w:r>
        <w:t>which would apply to all countries listed in this footnote</w:t>
      </w:r>
      <w:r w:rsidR="00B90573">
        <w:t xml:space="preserve"> in order to protect AMS i</w:t>
      </w:r>
      <w:r w:rsidR="00B90573" w:rsidRPr="00335BDD">
        <w:t>n the</w:t>
      </w:r>
      <w:r w:rsidR="00FE39A7">
        <w:t xml:space="preserve"> frequency</w:t>
      </w:r>
      <w:r w:rsidR="00B90573" w:rsidRPr="00335BDD">
        <w:t xml:space="preserve"> band 4 800-4 825 MHz and 4</w:t>
      </w:r>
      <w:r w:rsidR="00FE39A7">
        <w:t> </w:t>
      </w:r>
      <w:r w:rsidR="00B90573" w:rsidRPr="00335BDD">
        <w:t>835</w:t>
      </w:r>
      <w:r w:rsidR="00FE39A7">
        <w:noBreakHyphen/>
      </w:r>
      <w:r w:rsidR="00B90573" w:rsidRPr="00335BDD">
        <w:t>4</w:t>
      </w:r>
      <w:r w:rsidR="00FE39A7">
        <w:t> </w:t>
      </w:r>
      <w:r w:rsidR="00B90573" w:rsidRPr="00335BDD">
        <w:t>950 MHz</w:t>
      </w:r>
      <w:r w:rsidR="00B90573">
        <w:t xml:space="preserve"> and MMS i</w:t>
      </w:r>
      <w:r w:rsidR="00B90573" w:rsidRPr="00B90573">
        <w:t xml:space="preserve">n the </w:t>
      </w:r>
      <w:r w:rsidR="00FE39A7">
        <w:t xml:space="preserve">frequency </w:t>
      </w:r>
      <w:r w:rsidR="00B90573" w:rsidRPr="00B90573">
        <w:t>band 4 800-4 990 MHz</w:t>
      </w:r>
      <w:r w:rsidR="00BB722F">
        <w:t>.</w:t>
      </w:r>
      <w:r w:rsidR="00B90573">
        <w:t xml:space="preserve"> Both </w:t>
      </w:r>
      <w:r w:rsidR="007B10B7">
        <w:t xml:space="preserve">pfd values </w:t>
      </w:r>
      <w:r w:rsidR="00B90573">
        <w:t>apply at 22</w:t>
      </w:r>
      <w:r w:rsidR="00FE39A7">
        <w:t> </w:t>
      </w:r>
      <w:r w:rsidR="00B90573">
        <w:t xml:space="preserve">km </w:t>
      </w:r>
      <w:r w:rsidR="00B90573" w:rsidRPr="00B90573">
        <w:t>from the coast, defined as the low-water mark, as officially recognized by the coastal State</w:t>
      </w:r>
      <w:r w:rsidR="00966D72" w:rsidRPr="00966D72">
        <w:t>, i.e. at the border of the territorial seas.</w:t>
      </w:r>
    </w:p>
    <w:p w14:paraId="075E77D5" w14:textId="1E182E41" w:rsidR="00A75E05" w:rsidRPr="0064008E" w:rsidRDefault="00A75E05" w:rsidP="00A75E05">
      <w:pPr>
        <w:pStyle w:val="Headingb"/>
        <w:rPr>
          <w:lang w:val="en-US"/>
        </w:rPr>
      </w:pPr>
      <w:r w:rsidRPr="0064008E">
        <w:rPr>
          <w:lang w:val="en-US"/>
        </w:rPr>
        <w:t>Proposals</w:t>
      </w:r>
    </w:p>
    <w:p w14:paraId="6D367917" w14:textId="77777777" w:rsidR="00187BD9" w:rsidRPr="0064008E" w:rsidRDefault="00187BD9" w:rsidP="00187BD9">
      <w:pPr>
        <w:tabs>
          <w:tab w:val="clear" w:pos="1134"/>
          <w:tab w:val="clear" w:pos="1871"/>
          <w:tab w:val="clear" w:pos="2268"/>
        </w:tabs>
        <w:overflowPunct/>
        <w:autoSpaceDE/>
        <w:autoSpaceDN/>
        <w:adjustRightInd/>
        <w:spacing w:before="0"/>
        <w:textAlignment w:val="auto"/>
        <w:rPr>
          <w:lang w:val="en-US"/>
        </w:rPr>
      </w:pPr>
      <w:r w:rsidRPr="0064008E">
        <w:rPr>
          <w:lang w:val="en-US"/>
        </w:rPr>
        <w:br w:type="page"/>
      </w:r>
    </w:p>
    <w:p w14:paraId="5DD05A98" w14:textId="77777777" w:rsidR="007F1392" w:rsidRPr="003C04F1" w:rsidRDefault="00F65F3C" w:rsidP="007F1392">
      <w:pPr>
        <w:pStyle w:val="ArtNo"/>
        <w:spacing w:before="0"/>
      </w:pPr>
      <w:bookmarkStart w:id="8" w:name="_Toc42842383"/>
      <w:r w:rsidRPr="003C04F1">
        <w:lastRenderedPageBreak/>
        <w:t xml:space="preserve">ARTICLE </w:t>
      </w:r>
      <w:r w:rsidRPr="003C04F1">
        <w:rPr>
          <w:rStyle w:val="href"/>
          <w:rFonts w:eastAsiaTheme="majorEastAsia"/>
          <w:color w:val="000000"/>
        </w:rPr>
        <w:t>5</w:t>
      </w:r>
      <w:bookmarkEnd w:id="8"/>
    </w:p>
    <w:p w14:paraId="1D306126" w14:textId="77777777" w:rsidR="007F1392" w:rsidRPr="003C04F1" w:rsidRDefault="00F65F3C" w:rsidP="007F1392">
      <w:pPr>
        <w:pStyle w:val="Arttitle"/>
      </w:pPr>
      <w:bookmarkStart w:id="9" w:name="_Toc327956583"/>
      <w:bookmarkStart w:id="10" w:name="_Toc42842384"/>
      <w:r w:rsidRPr="003C04F1">
        <w:t>Frequency allocations</w:t>
      </w:r>
      <w:bookmarkEnd w:id="9"/>
      <w:bookmarkEnd w:id="10"/>
    </w:p>
    <w:p w14:paraId="640B9FCE" w14:textId="77777777" w:rsidR="007F1392" w:rsidRPr="003C04F1" w:rsidRDefault="00F65F3C"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2CFE9A19" w14:textId="5211D6C9" w:rsidR="00CA4910" w:rsidRDefault="00F65F3C">
      <w:pPr>
        <w:pStyle w:val="Proposal"/>
      </w:pPr>
      <w:r>
        <w:t>MOD</w:t>
      </w:r>
      <w:r>
        <w:tab/>
        <w:t>EUR/</w:t>
      </w:r>
      <w:r w:rsidR="00A75E05">
        <w:t>XXXX</w:t>
      </w:r>
      <w:r>
        <w:t>A1/1</w:t>
      </w:r>
    </w:p>
    <w:p w14:paraId="3E6A7903" w14:textId="40E0E076" w:rsidR="00602C8D" w:rsidRPr="003C04F1" w:rsidRDefault="00F65F3C" w:rsidP="003C04F1">
      <w:pPr>
        <w:pStyle w:val="Note"/>
        <w:rPr>
          <w:sz w:val="16"/>
          <w:szCs w:val="16"/>
        </w:rPr>
      </w:pPr>
      <w:r w:rsidRPr="003C04F1">
        <w:rPr>
          <w:rStyle w:val="Artdef"/>
        </w:rPr>
        <w:t>5.441B</w:t>
      </w:r>
      <w:r w:rsidRPr="003C04F1">
        <w:tab/>
        <w:t xml:space="preserve">In Angola, </w:t>
      </w:r>
      <w:r w:rsidRPr="003C04F1">
        <w:rPr>
          <w:rStyle w:val="Policepardfaut1"/>
          <w:rFonts w:eastAsia="Calibri"/>
          <w:szCs w:val="24"/>
        </w:rPr>
        <w:t xml:space="preserve">Armenia, Azerbaijan, </w:t>
      </w:r>
      <w:r w:rsidRPr="003C04F1">
        <w:t xml:space="preserve">Benin, Botswana, Brazil, Burkina Faso, Burundi, Cambodia, Cameroon, China, Côte d’Ivoire, Djibouti, Eswatini, </w:t>
      </w:r>
      <w:r w:rsidRPr="003C04F1">
        <w:rPr>
          <w:rStyle w:val="Policepardfaut1"/>
          <w:rFonts w:eastAsia="Calibri"/>
          <w:szCs w:val="24"/>
        </w:rPr>
        <w:t xml:space="preserve">Russian Federation, </w:t>
      </w:r>
      <w:r w:rsidRPr="003C04F1">
        <w:t xml:space="preserve">Gambia, Guinea, </w:t>
      </w:r>
      <w:r w:rsidRPr="003C04F1">
        <w:rPr>
          <w:rStyle w:val="Policepardfaut1"/>
          <w:rFonts w:eastAsia="Calibri"/>
          <w:szCs w:val="24"/>
        </w:rPr>
        <w:t xml:space="preserve">Iran (Islamic Republic of), Kazakhstan, Kenya, </w:t>
      </w:r>
      <w:r w:rsidRPr="003C04F1">
        <w:t xml:space="preserve">Lao P.D.R., Lesotho, Liberia, Malawi, Mauritius, Mongolia, Mozambique, Nigeria, </w:t>
      </w:r>
      <w:r w:rsidRPr="003C04F1">
        <w:rPr>
          <w:rStyle w:val="Policepardfaut1"/>
          <w:rFonts w:eastAsia="Calibri"/>
          <w:szCs w:val="24"/>
        </w:rPr>
        <w:t xml:space="preserve">Uganda, Uzbekistan, the </w:t>
      </w:r>
      <w:r w:rsidRPr="003C04F1">
        <w:t>Dem. Rep. of the Congo,</w:t>
      </w:r>
      <w:r w:rsidRPr="003C04F1">
        <w:rPr>
          <w:rStyle w:val="Policepardfaut1"/>
          <w:rFonts w:eastAsia="Calibri"/>
          <w:szCs w:val="24"/>
        </w:rPr>
        <w:t xml:space="preserve"> Kyrgyzstan, the Dem. People's Rep. of Korea, </w:t>
      </w:r>
      <w:r w:rsidRPr="003C04F1">
        <w:t>Sudan, South Africa, Tanzania, Togo, Viet Nam, Zambia and Zimbabwe, the frequency band 4 800-4 990 MHz, or portions thereof, is identified for use by administrations wishing to implement International Mobile Telecommunications (IMT). This identification does not preclude the use of this frequency band by any application of the services to which it is allocated and does not establish priority in the Radio Regulations. The use of IMT stations is subject to agreement obtained under No. </w:t>
      </w:r>
      <w:r w:rsidRPr="003C04F1">
        <w:rPr>
          <w:b/>
          <w:bCs/>
        </w:rPr>
        <w:t>9.21</w:t>
      </w:r>
      <w:r w:rsidRPr="003C04F1">
        <w:t xml:space="preserve"> with concerned administrations, and IMT stations shall not claim protection from stations of other applications of the mobile service. In addition, before an administration brings into use an IMT station in the mobile service, it shall ensure that the power flux-density (pfd) produced by this station does not exceed</w:t>
      </w:r>
      <w:ins w:id="11" w:author="Auteur">
        <w:r w:rsidR="00E036DE" w:rsidRPr="006D1488">
          <w:t>:</w:t>
        </w:r>
        <w:r w:rsidR="00A75E05">
          <w:br/>
          <w:t>-</w:t>
        </w:r>
        <w:r w:rsidR="00A75E05">
          <w:tab/>
        </w:r>
        <w:bookmarkStart w:id="12" w:name="_Hlk129994476"/>
        <w:r w:rsidR="00A75E05" w:rsidRPr="00E036DE">
          <w:t xml:space="preserve">In the </w:t>
        </w:r>
        <w:r w:rsidR="00E036DE" w:rsidRPr="006D1488">
          <w:t>frequency</w:t>
        </w:r>
        <w:r w:rsidR="00E036DE">
          <w:t xml:space="preserve"> </w:t>
        </w:r>
        <w:r w:rsidR="00A75E05" w:rsidRPr="00E036DE">
          <w:t xml:space="preserve">band </w:t>
        </w:r>
        <w:bookmarkEnd w:id="12"/>
        <w:r w:rsidR="00A75E05" w:rsidRPr="00E036DE">
          <w:t>4 800-4 825 MHz and 4 835-4 950 MHz</w:t>
        </w:r>
        <w:r w:rsidR="00A75E05">
          <w:t>,</w:t>
        </w:r>
      </w:ins>
      <w:r w:rsidRPr="003C04F1">
        <w:t xml:space="preserve"> −</w:t>
      </w:r>
      <w:del w:id="13" w:author="Auteur">
        <w:r w:rsidRPr="003C04F1" w:rsidDel="00A75E05">
          <w:delText>155 </w:delText>
        </w:r>
      </w:del>
      <w:ins w:id="14" w:author="Auteur">
        <w:r w:rsidR="00A75E05" w:rsidRPr="003C04F1">
          <w:t>1</w:t>
        </w:r>
        <w:r w:rsidR="00A75E05">
          <w:t>40</w:t>
        </w:r>
        <w:r w:rsidR="00A75E05" w:rsidRPr="003C04F1">
          <w:t> </w:t>
        </w:r>
      </w:ins>
      <w:r w:rsidRPr="003C04F1">
        <w:t>dB(W/(m</w:t>
      </w:r>
      <w:r w:rsidRPr="003C04F1">
        <w:rPr>
          <w:vertAlign w:val="superscript"/>
        </w:rPr>
        <w:t>2</w:t>
      </w:r>
      <w:r w:rsidRPr="003C04F1">
        <w:t> · 1 MHz)) produced up to 19 km above sea level at 2</w:t>
      </w:r>
      <w:ins w:id="15" w:author="Auteur">
        <w:r w:rsidR="00A75E05">
          <w:t>2</w:t>
        </w:r>
      </w:ins>
      <w:del w:id="16" w:author="Auteur">
        <w:r w:rsidRPr="003C04F1" w:rsidDel="00A75E05">
          <w:delText>0</w:delText>
        </w:r>
      </w:del>
      <w:r w:rsidRPr="003C04F1">
        <w:t> km from the coast, defined as the low-water mark, as officially recognized by the coastal State</w:t>
      </w:r>
      <w:ins w:id="17" w:author="Auteur">
        <w:r w:rsidR="00E036DE" w:rsidRPr="006D1488">
          <w:t>;</w:t>
        </w:r>
      </w:ins>
      <w:r w:rsidRPr="003C04F1">
        <w:t xml:space="preserve"> </w:t>
      </w:r>
      <w:ins w:id="18" w:author="Auteur">
        <w:r w:rsidR="00A75E05">
          <w:br/>
          <w:t>-</w:t>
        </w:r>
        <w:r w:rsidR="00A75E05">
          <w:tab/>
        </w:r>
        <w:bookmarkStart w:id="19" w:name="_Hlk122442148"/>
        <w:r w:rsidR="00A75E05" w:rsidRPr="006D1488">
          <w:t xml:space="preserve">In the </w:t>
        </w:r>
        <w:r w:rsidR="00E036DE" w:rsidRPr="006D1488">
          <w:t>frequency</w:t>
        </w:r>
        <w:r w:rsidR="00E036DE">
          <w:t xml:space="preserve"> </w:t>
        </w:r>
        <w:r w:rsidR="00A75E05" w:rsidRPr="006D1488">
          <w:t>band 4 800-4 990 MHz</w:t>
        </w:r>
        <w:r w:rsidR="00A75E05" w:rsidRPr="00E036DE">
          <w:t>,</w:t>
        </w:r>
        <w:r w:rsidR="00A75E05" w:rsidRPr="003C04F1">
          <w:t xml:space="preserve"> </w:t>
        </w:r>
        <w:bookmarkEnd w:id="19"/>
        <w:r w:rsidR="00A75E05" w:rsidRPr="003C04F1">
          <w:t>−1</w:t>
        </w:r>
        <w:r w:rsidR="00A75E05">
          <w:t>34</w:t>
        </w:r>
        <w:r w:rsidR="00A75E05" w:rsidRPr="003C04F1">
          <w:t> dB(W/(m</w:t>
        </w:r>
        <w:r w:rsidR="00A75E05" w:rsidRPr="003C04F1">
          <w:rPr>
            <w:vertAlign w:val="superscript"/>
          </w:rPr>
          <w:t>2</w:t>
        </w:r>
        <w:r w:rsidR="00A75E05" w:rsidRPr="003C04F1">
          <w:t xml:space="preserve"> · 1 MHz)) produced up to </w:t>
        </w:r>
        <w:r w:rsidR="00A75E05">
          <w:t>30 m</w:t>
        </w:r>
        <w:r w:rsidR="00A75E05" w:rsidRPr="003C04F1">
          <w:t xml:space="preserve"> above sea level at 2</w:t>
        </w:r>
        <w:r w:rsidR="00A75E05">
          <w:t>2</w:t>
        </w:r>
        <w:r w:rsidR="00A75E05" w:rsidRPr="003C04F1">
          <w:t xml:space="preserve"> km from the coast, defined as the low-water mark, as officially recognized by the coastal State. </w:t>
        </w:r>
        <w:r w:rsidR="00A75E05">
          <w:br/>
        </w:r>
      </w:ins>
      <w:del w:id="20" w:author="Auteur">
        <w:r w:rsidRPr="003C04F1" w:rsidDel="00A75E05">
          <w:delText>This pfd criterion is subject to review at WRC</w:delText>
        </w:r>
        <w:r w:rsidRPr="003C04F1" w:rsidDel="00A75E05">
          <w:noBreakHyphen/>
          <w:delText xml:space="preserve">23. </w:delText>
        </w:r>
      </w:del>
      <w:r w:rsidRPr="003C04F1">
        <w:t>Resolution </w:t>
      </w:r>
      <w:r w:rsidRPr="003C04F1">
        <w:rPr>
          <w:b/>
          <w:bCs/>
        </w:rPr>
        <w:t>223 (Rev.WRC</w:t>
      </w:r>
      <w:r w:rsidRPr="003C04F1">
        <w:rPr>
          <w:b/>
          <w:bCs/>
        </w:rPr>
        <w:noBreakHyphen/>
      </w:r>
      <w:del w:id="21" w:author="Auteur">
        <w:r w:rsidRPr="003C04F1" w:rsidDel="00A75E05">
          <w:rPr>
            <w:b/>
            <w:bCs/>
          </w:rPr>
          <w:delText>19</w:delText>
        </w:r>
      </w:del>
      <w:ins w:id="22" w:author="Auteur">
        <w:r w:rsidR="00A75E05">
          <w:rPr>
            <w:b/>
            <w:bCs/>
          </w:rPr>
          <w:t>23</w:t>
        </w:r>
      </w:ins>
      <w:r w:rsidRPr="003C04F1">
        <w:rPr>
          <w:b/>
          <w:bCs/>
        </w:rPr>
        <w:t>)</w:t>
      </w:r>
      <w:r w:rsidRPr="003C04F1">
        <w:rPr>
          <w:bCs/>
        </w:rPr>
        <w:t xml:space="preserve"> applies</w:t>
      </w:r>
      <w:r w:rsidRPr="003C04F1">
        <w:t>.</w:t>
      </w:r>
      <w:del w:id="23" w:author="Auteur">
        <w:r w:rsidRPr="003C04F1" w:rsidDel="00A75E05">
          <w:delText xml:space="preserve"> This identification shall be effective after WRC</w:delText>
        </w:r>
        <w:r w:rsidRPr="003C04F1" w:rsidDel="00A75E05">
          <w:noBreakHyphen/>
          <w:delText>19.</w:delText>
        </w:r>
      </w:del>
      <w:r w:rsidRPr="003C04F1">
        <w:rPr>
          <w:sz w:val="16"/>
          <w:szCs w:val="16"/>
        </w:rPr>
        <w:t>     (WRC</w:t>
      </w:r>
      <w:r w:rsidRPr="003C04F1">
        <w:rPr>
          <w:sz w:val="16"/>
          <w:szCs w:val="16"/>
        </w:rPr>
        <w:noBreakHyphen/>
      </w:r>
      <w:ins w:id="24" w:author="Auteur">
        <w:r w:rsidR="00A75E05">
          <w:rPr>
            <w:sz w:val="16"/>
            <w:szCs w:val="16"/>
          </w:rPr>
          <w:t>23</w:t>
        </w:r>
      </w:ins>
      <w:del w:id="25" w:author="Auteur">
        <w:r w:rsidRPr="003C04F1" w:rsidDel="00A75E05">
          <w:rPr>
            <w:sz w:val="16"/>
            <w:szCs w:val="16"/>
          </w:rPr>
          <w:delText>19</w:delText>
        </w:r>
      </w:del>
      <w:r w:rsidRPr="003C04F1">
        <w:rPr>
          <w:sz w:val="16"/>
          <w:szCs w:val="16"/>
        </w:rPr>
        <w:t>)</w:t>
      </w:r>
    </w:p>
    <w:p w14:paraId="15B15051" w14:textId="5F2C8BD3" w:rsidR="00CA4910" w:rsidRDefault="00F65F3C">
      <w:pPr>
        <w:pStyle w:val="Reasons"/>
      </w:pPr>
      <w:r>
        <w:rPr>
          <w:b/>
        </w:rPr>
        <w:t>Reasons:</w:t>
      </w:r>
      <w:r>
        <w:tab/>
      </w:r>
      <w:r w:rsidR="00A75E05">
        <w:t xml:space="preserve">To relax the pfd criteria and to distinguish between the sub-bands allocated to </w:t>
      </w:r>
      <w:r w:rsidR="007B10B7">
        <w:t>the aeronautical mobile service (</w:t>
      </w:r>
      <w:r w:rsidR="00A75E05">
        <w:t>AMS</w:t>
      </w:r>
      <w:r w:rsidR="007B10B7">
        <w:t>)</w:t>
      </w:r>
      <w:r w:rsidR="00A75E05">
        <w:t xml:space="preserve"> on a primary basis and the </w:t>
      </w:r>
      <w:r w:rsidR="00FE39A7">
        <w:t xml:space="preserve">frequency </w:t>
      </w:r>
      <w:r w:rsidR="00A75E05">
        <w:t xml:space="preserve">band allocated to </w:t>
      </w:r>
      <w:r w:rsidR="007B10B7">
        <w:t>the maritime mobile service (</w:t>
      </w:r>
      <w:r w:rsidR="00A75E05">
        <w:t>MMS</w:t>
      </w:r>
      <w:r w:rsidR="007B10B7">
        <w:t>)</w:t>
      </w:r>
      <w:r w:rsidR="00A75E05">
        <w:t xml:space="preserve"> on a primary basis.</w:t>
      </w:r>
    </w:p>
    <w:p w14:paraId="4E63004D" w14:textId="622875CB" w:rsidR="00CA4910" w:rsidRDefault="00F65F3C">
      <w:pPr>
        <w:pStyle w:val="Proposal"/>
      </w:pPr>
      <w:r>
        <w:t>MOD</w:t>
      </w:r>
      <w:r>
        <w:tab/>
        <w:t>EUR/</w:t>
      </w:r>
      <w:r w:rsidR="00A75E05">
        <w:t>XXXX</w:t>
      </w:r>
      <w:r>
        <w:t>A1/2</w:t>
      </w:r>
    </w:p>
    <w:p w14:paraId="470F71C0" w14:textId="6EF405E6" w:rsidR="000B1A6C" w:rsidRDefault="00F65F3C" w:rsidP="000B1A6C">
      <w:pPr>
        <w:pStyle w:val="ResNo"/>
      </w:pPr>
      <w:bookmarkStart w:id="26" w:name="_Toc39649437"/>
      <w:r>
        <w:t xml:space="preserve">RESOLUTION </w:t>
      </w:r>
      <w:r>
        <w:rPr>
          <w:rStyle w:val="href"/>
        </w:rPr>
        <w:t>223</w:t>
      </w:r>
      <w:r>
        <w:t xml:space="preserve"> (REV.WRC</w:t>
      </w:r>
      <w:r>
        <w:noBreakHyphen/>
      </w:r>
      <w:del w:id="27" w:author="Auteur">
        <w:r w:rsidDel="00A75E05">
          <w:delText>19</w:delText>
        </w:r>
      </w:del>
      <w:ins w:id="28" w:author="Auteur">
        <w:r w:rsidR="00A75E05">
          <w:t>23</w:t>
        </w:r>
      </w:ins>
      <w:r>
        <w:t>)</w:t>
      </w:r>
      <w:bookmarkEnd w:id="26"/>
    </w:p>
    <w:p w14:paraId="368B9C2E" w14:textId="77777777" w:rsidR="000B1A6C" w:rsidRDefault="00F65F3C" w:rsidP="000B1A6C">
      <w:pPr>
        <w:pStyle w:val="Restitle"/>
        <w:rPr>
          <w:lang w:eastAsia="ja-JP"/>
        </w:rPr>
      </w:pPr>
      <w:bookmarkStart w:id="29" w:name="_Toc35789311"/>
      <w:bookmarkStart w:id="30" w:name="_Toc35857008"/>
      <w:bookmarkStart w:id="31" w:name="_Toc35877643"/>
      <w:bookmarkStart w:id="32" w:name="_Toc35963586"/>
      <w:bookmarkStart w:id="33" w:name="_Toc39649438"/>
      <w:r>
        <w:rPr>
          <w:lang w:eastAsia="ja-JP"/>
        </w:rPr>
        <w:t xml:space="preserve">Additional frequency bands identified for International </w:t>
      </w:r>
      <w:r>
        <w:rPr>
          <w:lang w:eastAsia="ja-JP"/>
        </w:rPr>
        <w:br/>
        <w:t>Mobile Telecommunications</w:t>
      </w:r>
      <w:bookmarkEnd w:id="29"/>
      <w:bookmarkEnd w:id="30"/>
      <w:bookmarkEnd w:id="31"/>
      <w:bookmarkEnd w:id="32"/>
      <w:bookmarkEnd w:id="33"/>
    </w:p>
    <w:p w14:paraId="24F36ADA" w14:textId="23836AF1" w:rsidR="000B1A6C" w:rsidRDefault="00F65F3C" w:rsidP="000B1A6C">
      <w:pPr>
        <w:pStyle w:val="Normalaftertitle"/>
      </w:pPr>
      <w:r>
        <w:t>The World Radiocommunication Conference (</w:t>
      </w:r>
      <w:del w:id="34" w:author="Auteur">
        <w:r w:rsidDel="00A75E05">
          <w:delText>Sharm el-Sheikh</w:delText>
        </w:r>
      </w:del>
      <w:ins w:id="35" w:author="Auteur">
        <w:r w:rsidR="00A75E05">
          <w:t>Dubai</w:t>
        </w:r>
      </w:ins>
      <w:r>
        <w:t>, 20</w:t>
      </w:r>
      <w:del w:id="36" w:author="Auteur">
        <w:r w:rsidDel="00A75E05">
          <w:delText>19</w:delText>
        </w:r>
      </w:del>
      <w:ins w:id="37" w:author="Auteur">
        <w:r w:rsidR="00A75E05">
          <w:t>23</w:t>
        </w:r>
      </w:ins>
      <w:r>
        <w:t>),</w:t>
      </w:r>
    </w:p>
    <w:p w14:paraId="2956F461" w14:textId="77777777" w:rsidR="000B1A6C" w:rsidRDefault="00F65F3C" w:rsidP="000B1A6C">
      <w:pPr>
        <w:pStyle w:val="Call"/>
      </w:pPr>
      <w:r>
        <w:t>considering</w:t>
      </w:r>
    </w:p>
    <w:p w14:paraId="07E9F626" w14:textId="77777777" w:rsidR="000B1A6C" w:rsidRDefault="00F65F3C" w:rsidP="000B1A6C">
      <w:r>
        <w:rPr>
          <w:i/>
          <w:color w:val="000000"/>
          <w:szCs w:val="24"/>
        </w:rPr>
        <w:t>a)</w:t>
      </w:r>
      <w:r>
        <w:rPr>
          <w:i/>
          <w:color w:val="000000"/>
          <w:szCs w:val="24"/>
        </w:rPr>
        <w:tab/>
      </w:r>
      <w:r>
        <w:t>that International Mobile Telecommunications (IMT), including IMT-2000, IMT</w:t>
      </w:r>
      <w:r>
        <w:noBreakHyphen/>
        <w:t>Advanced and IMT-2020, is the ITU vision of global mobile access;</w:t>
      </w:r>
    </w:p>
    <w:p w14:paraId="3594B92B" w14:textId="77777777" w:rsidR="000B1A6C" w:rsidRDefault="00F65F3C" w:rsidP="000B1A6C">
      <w:r>
        <w:rPr>
          <w:i/>
          <w:color w:val="000000"/>
          <w:szCs w:val="24"/>
        </w:rPr>
        <w:t>b)</w:t>
      </w:r>
      <w:r>
        <w:rPr>
          <w:i/>
          <w:color w:val="000000"/>
          <w:szCs w:val="24"/>
        </w:rPr>
        <w:tab/>
      </w:r>
      <w:r>
        <w:t>that IMT systems provide telecommunication services on a worldwide scale regardless of location, network or terminal used;</w:t>
      </w:r>
    </w:p>
    <w:p w14:paraId="2590644A" w14:textId="77777777" w:rsidR="000B1A6C" w:rsidRDefault="00F65F3C" w:rsidP="000B1A6C">
      <w:r>
        <w:rPr>
          <w:i/>
        </w:rPr>
        <w:lastRenderedPageBreak/>
        <w:t>c)</w:t>
      </w:r>
      <w:r>
        <w:rPr>
          <w:i/>
        </w:rPr>
        <w:tab/>
      </w:r>
      <w:r>
        <w:t>that IMT provides access to a wide range of telecommunication services supported by fixed telecommunication networks (e.g. public switched telephone network (PSTN)/integrated services digital network (ISDN)</w:t>
      </w:r>
      <w:r>
        <w:rPr>
          <w:rFonts w:eastAsia="Batang"/>
          <w:lang w:eastAsia="ko-KR"/>
        </w:rPr>
        <w:t>, high bit rate Internet access</w:t>
      </w:r>
      <w:r>
        <w:t>), and to other services which are specific to mobile users;</w:t>
      </w:r>
    </w:p>
    <w:p w14:paraId="2F64312B" w14:textId="77777777" w:rsidR="000B1A6C" w:rsidRDefault="00F65F3C" w:rsidP="000B1A6C">
      <w:r>
        <w:rPr>
          <w:i/>
        </w:rPr>
        <w:t>d)</w:t>
      </w:r>
      <w:r>
        <w:rPr>
          <w:i/>
        </w:rPr>
        <w:tab/>
      </w:r>
      <w:r>
        <w:t>that the technical characteristics of IMT are specified in ITU Radiocommunication Sector (ITU</w:t>
      </w:r>
      <w:r>
        <w:noBreakHyphen/>
        <w:t>R) and ITU Telecommunication Standardization Sector (ITU</w:t>
      </w:r>
      <w:r>
        <w:noBreakHyphen/>
        <w:t>T) Recommendations, including Recommendations ITU</w:t>
      </w:r>
      <w:r>
        <w:noBreakHyphen/>
        <w:t>R M.1457 and ITU</w:t>
      </w:r>
      <w:r>
        <w:noBreakHyphen/>
        <w:t>R M.2012, which contain the detailed specifications of the terrestrial radio interfaces of IMT;</w:t>
      </w:r>
    </w:p>
    <w:p w14:paraId="31BF00A2" w14:textId="77777777" w:rsidR="000B1A6C" w:rsidRDefault="00F65F3C" w:rsidP="000B1A6C">
      <w:pPr>
        <w:rPr>
          <w:rFonts w:eastAsia="???"/>
        </w:rPr>
      </w:pPr>
      <w:r>
        <w:rPr>
          <w:rFonts w:eastAsia="???"/>
          <w:i/>
          <w:iCs/>
        </w:rPr>
        <w:t>e)</w:t>
      </w:r>
      <w:r>
        <w:rPr>
          <w:rFonts w:eastAsia="???"/>
        </w:rPr>
        <w:tab/>
        <w:t>that the evolution of IMT is being studied within ITU</w:t>
      </w:r>
      <w:r>
        <w:rPr>
          <w:rFonts w:eastAsia="???"/>
        </w:rPr>
        <w:noBreakHyphen/>
        <w:t>R;</w:t>
      </w:r>
    </w:p>
    <w:p w14:paraId="078821AB" w14:textId="77777777" w:rsidR="000B1A6C" w:rsidRDefault="00F65F3C" w:rsidP="000B1A6C">
      <w:pPr>
        <w:rPr>
          <w:rFonts w:eastAsia="???"/>
        </w:rPr>
      </w:pPr>
      <w:r>
        <w:rPr>
          <w:i/>
          <w:iCs/>
        </w:rPr>
        <w:t>f)</w:t>
      </w:r>
      <w:r>
        <w:tab/>
        <w:t>that the review of IMT-2000 spectrum requirements at WRC</w:t>
      </w:r>
      <w:r>
        <w:noBreakHyphen/>
        <w:t>2000 concentrated on the frequency bands below 3 GHz;</w:t>
      </w:r>
    </w:p>
    <w:p w14:paraId="0C80564B" w14:textId="77777777" w:rsidR="000B1A6C" w:rsidRDefault="00F65F3C" w:rsidP="000B1A6C">
      <w:pPr>
        <w:rPr>
          <w:rFonts w:eastAsia="???"/>
        </w:rPr>
      </w:pPr>
      <w:r>
        <w:rPr>
          <w:rFonts w:eastAsia="???"/>
          <w:i/>
          <w:iCs/>
        </w:rPr>
        <w:t>g)</w:t>
      </w:r>
      <w:r>
        <w:rPr>
          <w:rFonts w:eastAsia="???"/>
        </w:rPr>
        <w:tab/>
        <w:t>that at WARC</w:t>
      </w:r>
      <w:r>
        <w:rPr>
          <w:rFonts w:eastAsia="???"/>
        </w:rPr>
        <w:noBreakHyphen/>
        <w:t>92, 230 MHz of spectrum was identified for IMT-2000 in the frequency bands 1 885-2 025 MHz and 2 110-2 200 MHz, including the</w:t>
      </w:r>
      <w:r>
        <w:t xml:space="preserve"> frequency</w:t>
      </w:r>
      <w:r>
        <w:rPr>
          <w:rFonts w:eastAsia="???"/>
        </w:rPr>
        <w:t xml:space="preserve"> bands 1 980-2 010 MHz and 2 170-2 200 MHz for the satellite component of IMT-2000, in No. </w:t>
      </w:r>
      <w:r w:rsidRPr="00BB4957">
        <w:rPr>
          <w:rStyle w:val="Artref"/>
          <w:rFonts w:eastAsia="???"/>
          <w:b/>
          <w:bCs/>
          <w:color w:val="000000"/>
          <w:szCs w:val="24"/>
        </w:rPr>
        <w:t>5.388</w:t>
      </w:r>
      <w:r>
        <w:rPr>
          <w:rFonts w:eastAsia="???"/>
        </w:rPr>
        <w:t xml:space="preserve"> and under the provisions of Resolution </w:t>
      </w:r>
      <w:r>
        <w:rPr>
          <w:rFonts w:eastAsia="???"/>
          <w:b/>
        </w:rPr>
        <w:t>212</w:t>
      </w:r>
      <w:r>
        <w:rPr>
          <w:rFonts w:eastAsia="???"/>
          <w:b/>
          <w:color w:val="000000"/>
          <w:szCs w:val="24"/>
        </w:rPr>
        <w:t xml:space="preserve"> (Rev.WRC</w:t>
      </w:r>
      <w:r>
        <w:rPr>
          <w:rFonts w:eastAsia="???"/>
          <w:b/>
          <w:color w:val="000000"/>
          <w:szCs w:val="24"/>
        </w:rPr>
        <w:noBreakHyphen/>
        <w:t>19)</w:t>
      </w:r>
      <w:r>
        <w:rPr>
          <w:rFonts w:eastAsia="???"/>
          <w:bCs/>
        </w:rPr>
        <w:t>;</w:t>
      </w:r>
    </w:p>
    <w:p w14:paraId="327B456D" w14:textId="77777777" w:rsidR="000B1A6C" w:rsidRDefault="00F65F3C" w:rsidP="000B1A6C">
      <w:pPr>
        <w:rPr>
          <w:rFonts w:eastAsia="???"/>
        </w:rPr>
      </w:pPr>
      <w:r>
        <w:rPr>
          <w:rFonts w:eastAsia="???"/>
          <w:i/>
          <w:iCs/>
        </w:rPr>
        <w:t>h)</w:t>
      </w:r>
      <w:r>
        <w:rPr>
          <w:rFonts w:eastAsia="???"/>
        </w:rPr>
        <w:tab/>
        <w:t>that since WARC</w:t>
      </w:r>
      <w:r>
        <w:rPr>
          <w:rFonts w:eastAsia="???"/>
        </w:rPr>
        <w:noBreakHyphen/>
        <w:t>92 there has been a tremendous growth in mobile communications including an increasing demand for broadband multimedia capability;</w:t>
      </w:r>
    </w:p>
    <w:p w14:paraId="3E2339B2" w14:textId="77777777" w:rsidR="000B1A6C" w:rsidRDefault="00F65F3C" w:rsidP="000B1A6C">
      <w:proofErr w:type="spellStart"/>
      <w:r>
        <w:rPr>
          <w:i/>
          <w:iCs/>
        </w:rPr>
        <w:t>i</w:t>
      </w:r>
      <w:proofErr w:type="spellEnd"/>
      <w:r>
        <w:rPr>
          <w:i/>
          <w:iCs/>
        </w:rPr>
        <w:t>)</w:t>
      </w:r>
      <w:r>
        <w:tab/>
        <w:t>that the frequency bands identified for IMT are currently used by mobile systems or applications of other radiocommunication services;</w:t>
      </w:r>
    </w:p>
    <w:p w14:paraId="686925FF" w14:textId="77777777" w:rsidR="000B1A6C" w:rsidRDefault="00F65F3C" w:rsidP="000B1A6C">
      <w:pPr>
        <w:rPr>
          <w:rFonts w:eastAsia="???"/>
        </w:rPr>
      </w:pPr>
      <w:r>
        <w:rPr>
          <w:rFonts w:eastAsia="???"/>
          <w:i/>
          <w:iCs/>
        </w:rPr>
        <w:t>j)</w:t>
      </w:r>
      <w:r>
        <w:rPr>
          <w:rFonts w:eastAsia="???"/>
          <w:i/>
          <w:iCs/>
        </w:rPr>
        <w:tab/>
      </w:r>
      <w:r>
        <w:rPr>
          <w:rFonts w:eastAsia="???"/>
        </w:rPr>
        <w:t>that Recommendation ITU</w:t>
      </w:r>
      <w:r>
        <w:rPr>
          <w:rFonts w:eastAsia="???"/>
        </w:rPr>
        <w:noBreakHyphen/>
        <w:t>R M.1308 addresses the evolution of existing mobile communication systems to IMT-2000, and that Recommendation ITU</w:t>
      </w:r>
      <w:r>
        <w:rPr>
          <w:rFonts w:eastAsia="???"/>
        </w:rPr>
        <w:noBreakHyphen/>
        <w:t>R M.1645 addresses the evolution of the IMT systems and maps out their future development;</w:t>
      </w:r>
    </w:p>
    <w:p w14:paraId="24E39AA7" w14:textId="77777777" w:rsidR="000B1A6C" w:rsidRDefault="00F65F3C" w:rsidP="000B1A6C">
      <w:r>
        <w:rPr>
          <w:i/>
          <w:iCs/>
        </w:rPr>
        <w:t>k)</w:t>
      </w:r>
      <w:r>
        <w:tab/>
        <w:t>that harmonized worldwide frequency bands for IMT are desirable in order to achieve global roaming and the benefits of economies of scale;</w:t>
      </w:r>
    </w:p>
    <w:p w14:paraId="4AB0CB8A" w14:textId="77777777" w:rsidR="000B1A6C" w:rsidRDefault="00F65F3C" w:rsidP="000B1A6C">
      <w:r>
        <w:rPr>
          <w:i/>
          <w:iCs/>
        </w:rPr>
        <w:t>l)</w:t>
      </w:r>
      <w:r>
        <w:tab/>
        <w:t>that the frequency bands 1 710-1 885 MHz, 2 500-2 690 MHz and 3 300-3 400 MHz are allocated to a variety of services in accordance with the relevant provisions of the Radio Regulations;</w:t>
      </w:r>
    </w:p>
    <w:p w14:paraId="0F7D571E" w14:textId="77777777" w:rsidR="000B1A6C" w:rsidRDefault="00F65F3C" w:rsidP="000B1A6C">
      <w:pPr>
        <w:rPr>
          <w:rFonts w:eastAsia="Batang"/>
          <w:lang w:eastAsia="ko-KR"/>
        </w:rPr>
      </w:pPr>
      <w:r>
        <w:rPr>
          <w:rFonts w:eastAsia="Batang"/>
          <w:i/>
          <w:lang w:eastAsia="ko-KR"/>
        </w:rPr>
        <w:t>m)</w:t>
      </w:r>
      <w:r>
        <w:rPr>
          <w:rFonts w:eastAsia="Batang"/>
          <w:lang w:eastAsia="ko-KR"/>
        </w:rPr>
        <w:tab/>
        <w:t xml:space="preserve">that the </w:t>
      </w:r>
      <w:r>
        <w:t xml:space="preserve">frequency </w:t>
      </w:r>
      <w:r>
        <w:rPr>
          <w:rFonts w:eastAsia="Batang"/>
        </w:rPr>
        <w:t>band 2 300-2 400 MHz</w:t>
      </w:r>
      <w:r>
        <w:t xml:space="preserve"> is allocated to the mobile service on a co</w:t>
      </w:r>
      <w:r>
        <w:noBreakHyphen/>
        <w:t>primary basis in the three ITU Regions</w:t>
      </w:r>
      <w:r>
        <w:rPr>
          <w:rFonts w:eastAsia="Batang"/>
          <w:lang w:eastAsia="ko-KR"/>
        </w:rPr>
        <w:t>;</w:t>
      </w:r>
    </w:p>
    <w:p w14:paraId="5683C548" w14:textId="77777777" w:rsidR="000B1A6C" w:rsidRDefault="00F65F3C" w:rsidP="000B1A6C">
      <w:pPr>
        <w:rPr>
          <w:rFonts w:eastAsia="Batang"/>
          <w:lang w:eastAsia="ko-KR"/>
        </w:rPr>
      </w:pPr>
      <w:r>
        <w:rPr>
          <w:rFonts w:eastAsia="Batang"/>
          <w:i/>
          <w:lang w:eastAsia="ko-KR"/>
        </w:rPr>
        <w:t>n)</w:t>
      </w:r>
      <w:r>
        <w:rPr>
          <w:rFonts w:eastAsia="Batang"/>
          <w:lang w:eastAsia="ko-KR"/>
        </w:rPr>
        <w:tab/>
        <w:t>that the</w:t>
      </w:r>
      <w:r>
        <w:t xml:space="preserve"> frequency</w:t>
      </w:r>
      <w:r>
        <w:rPr>
          <w:rFonts w:eastAsia="Batang"/>
          <w:lang w:eastAsia="ko-KR"/>
        </w:rPr>
        <w:t xml:space="preserve"> ba</w:t>
      </w:r>
      <w:r>
        <w:rPr>
          <w:rFonts w:eastAsia="Batang"/>
        </w:rPr>
        <w:t>nd 2 300-2 400 MHz, or p</w:t>
      </w:r>
      <w:r>
        <w:rPr>
          <w:rFonts w:eastAsia="Batang"/>
          <w:lang w:eastAsia="ko-KR"/>
        </w:rPr>
        <w:t>ortions thereof, is used extensively in a number of administrations by other services including the aeronautical mobile service (AMS) for telemetry in accordance with the relevant provisions in the Radio Regulations;</w:t>
      </w:r>
    </w:p>
    <w:p w14:paraId="18343B84" w14:textId="77777777" w:rsidR="000B1A6C" w:rsidRDefault="00F65F3C" w:rsidP="000B1A6C">
      <w:pPr>
        <w:rPr>
          <w:rFonts w:eastAsia="Batang"/>
          <w:lang w:eastAsia="ko-KR"/>
        </w:rPr>
      </w:pPr>
      <w:r>
        <w:rPr>
          <w:rFonts w:eastAsia="Batang"/>
          <w:i/>
          <w:lang w:eastAsia="ko-KR"/>
        </w:rPr>
        <w:t>o)</w:t>
      </w:r>
      <w:r>
        <w:rPr>
          <w:rFonts w:eastAsia="Batang"/>
          <w:i/>
          <w:lang w:eastAsia="ko-KR"/>
        </w:rPr>
        <w:tab/>
      </w:r>
      <w:r>
        <w:rPr>
          <w:rFonts w:eastAsia="Batang"/>
          <w:lang w:eastAsia="ko-KR"/>
        </w:rPr>
        <w:t xml:space="preserve">that IMT has already been deployed or is being considered for deployment in some countries in the </w:t>
      </w:r>
      <w:r>
        <w:t xml:space="preserve">frequency </w:t>
      </w:r>
      <w:r>
        <w:rPr>
          <w:rFonts w:eastAsia="Batang"/>
          <w:lang w:eastAsia="ko-KR"/>
        </w:rPr>
        <w:t>ban</w:t>
      </w:r>
      <w:r>
        <w:rPr>
          <w:rFonts w:eastAsia="Batang"/>
        </w:rPr>
        <w:t>ds 1 710-1 885 MHz, 2 300-2 400 MHz and 2 500-2 690 MHz and equip</w:t>
      </w:r>
      <w:r>
        <w:rPr>
          <w:rFonts w:eastAsia="Batang"/>
          <w:lang w:eastAsia="ko-KR"/>
        </w:rPr>
        <w:t>ment is readily available;</w:t>
      </w:r>
    </w:p>
    <w:p w14:paraId="26DC010F" w14:textId="77777777" w:rsidR="000B1A6C" w:rsidRDefault="00F65F3C" w:rsidP="000B1A6C">
      <w:r>
        <w:rPr>
          <w:i/>
        </w:rPr>
        <w:t>p)</w:t>
      </w:r>
      <w:r>
        <w:tab/>
      </w:r>
      <w:r>
        <w:rPr>
          <w:rFonts w:eastAsia="Batang"/>
          <w:lang w:eastAsia="ko-KR"/>
        </w:rPr>
        <w:t xml:space="preserve">that </w:t>
      </w:r>
      <w:r>
        <w:t>the frequency bands 1 710-1 885 MHz, 2 300-2 400 MHz and 2 500-2 690 MHz, or parts thereof, are identified for use by administrations wishing to implement IMT;</w:t>
      </w:r>
    </w:p>
    <w:p w14:paraId="61216893" w14:textId="77777777" w:rsidR="000B1A6C" w:rsidRDefault="00F65F3C" w:rsidP="000B1A6C">
      <w:r>
        <w:rPr>
          <w:i/>
          <w:iCs/>
        </w:rPr>
        <w:t>q)</w:t>
      </w:r>
      <w:r>
        <w:tab/>
        <w:t>that technological advancement and user needs will promote innovation and accelerate the delivery of advanced communication applications to consumers;</w:t>
      </w:r>
    </w:p>
    <w:p w14:paraId="59B5BE38" w14:textId="77777777" w:rsidR="000B1A6C" w:rsidRDefault="00F65F3C" w:rsidP="000B1A6C">
      <w:r>
        <w:rPr>
          <w:i/>
          <w:iCs/>
        </w:rPr>
        <w:t>r)</w:t>
      </w:r>
      <w:r>
        <w:tab/>
        <w:t>that changes in technology may lead to the further development of communication applications, including IMT;</w:t>
      </w:r>
    </w:p>
    <w:p w14:paraId="2C4F5CFC" w14:textId="77777777" w:rsidR="000B1A6C" w:rsidRDefault="00F65F3C" w:rsidP="000B1A6C">
      <w:pPr>
        <w:rPr>
          <w:rFonts w:eastAsia="Batang"/>
          <w:color w:val="000000"/>
          <w:szCs w:val="24"/>
          <w:lang w:eastAsia="ko-KR"/>
        </w:rPr>
      </w:pPr>
      <w:r>
        <w:rPr>
          <w:rFonts w:eastAsia="Batang"/>
          <w:i/>
          <w:color w:val="000000"/>
          <w:szCs w:val="24"/>
          <w:lang w:eastAsia="ko-KR"/>
        </w:rPr>
        <w:t>s)</w:t>
      </w:r>
      <w:r>
        <w:rPr>
          <w:rFonts w:eastAsia="Batang"/>
          <w:color w:val="000000"/>
          <w:szCs w:val="24"/>
          <w:lang w:eastAsia="ko-KR"/>
        </w:rPr>
        <w:tab/>
        <w:t>that timely availability of spectrum is important to support future applications;</w:t>
      </w:r>
    </w:p>
    <w:p w14:paraId="7BAF05F0" w14:textId="77777777" w:rsidR="000B1A6C" w:rsidRDefault="00F65F3C" w:rsidP="000B1A6C">
      <w:r>
        <w:rPr>
          <w:i/>
          <w:iCs/>
          <w:color w:val="000000"/>
          <w:szCs w:val="24"/>
        </w:rPr>
        <w:t>t</w:t>
      </w:r>
      <w:r>
        <w:rPr>
          <w:i/>
          <w:color w:val="000000"/>
          <w:szCs w:val="24"/>
        </w:rPr>
        <w:t>)</w:t>
      </w:r>
      <w:r>
        <w:rPr>
          <w:i/>
          <w:color w:val="000000"/>
          <w:szCs w:val="24"/>
        </w:rPr>
        <w:tab/>
      </w:r>
      <w:r>
        <w:t>that IMT systems are envisaged to provide increased peak data rates and capacity that may require a larger bandwidth;</w:t>
      </w:r>
    </w:p>
    <w:p w14:paraId="0483B297" w14:textId="77777777" w:rsidR="000B1A6C" w:rsidRDefault="00F65F3C" w:rsidP="000B1A6C">
      <w:r>
        <w:rPr>
          <w:i/>
          <w:iCs/>
          <w:color w:val="000000"/>
          <w:szCs w:val="24"/>
        </w:rPr>
        <w:lastRenderedPageBreak/>
        <w:t>u</w:t>
      </w:r>
      <w:r>
        <w:rPr>
          <w:i/>
          <w:color w:val="000000"/>
          <w:szCs w:val="24"/>
        </w:rPr>
        <w:t>)</w:t>
      </w:r>
      <w:r>
        <w:tab/>
        <w:t>that ITU</w:t>
      </w:r>
      <w:r>
        <w:noBreakHyphen/>
        <w:t>R studies forecasted that additional spectrum may be required to support the future services of IMT and to accommodate future user requirements and network deployments;</w:t>
      </w:r>
    </w:p>
    <w:p w14:paraId="4B66FBA2" w14:textId="77777777" w:rsidR="000B1A6C" w:rsidRDefault="00F65F3C" w:rsidP="000B1A6C">
      <w:pPr>
        <w:rPr>
          <w:lang w:eastAsia="ja-JP"/>
        </w:rPr>
      </w:pPr>
      <w:r>
        <w:rPr>
          <w:i/>
          <w:lang w:eastAsia="ja-JP"/>
        </w:rPr>
        <w:t>v)</w:t>
      </w:r>
      <w:r>
        <w:rPr>
          <w:lang w:eastAsia="ja-JP"/>
        </w:rPr>
        <w:tab/>
        <w:t>that the frequency band 1 427-1 429 MHz is allocated to the mobile, except aeronautical mobile, service in all three Regions on a primary basis;</w:t>
      </w:r>
    </w:p>
    <w:p w14:paraId="48D05935" w14:textId="77777777" w:rsidR="000B1A6C" w:rsidRDefault="00F65F3C" w:rsidP="000B1A6C">
      <w:pPr>
        <w:rPr>
          <w:lang w:eastAsia="ja-JP"/>
        </w:rPr>
      </w:pPr>
      <w:r>
        <w:rPr>
          <w:i/>
          <w:lang w:eastAsia="ja-JP"/>
        </w:rPr>
        <w:t>w)</w:t>
      </w:r>
      <w:r>
        <w:rPr>
          <w:lang w:eastAsia="ja-JP"/>
        </w:rPr>
        <w:tab/>
        <w:t xml:space="preserve">that the frequency band 1 429-1 525 MHz is allocated to the mobile service in </w:t>
      </w:r>
      <w:proofErr w:type="gramStart"/>
      <w:r>
        <w:rPr>
          <w:lang w:eastAsia="ja-JP"/>
        </w:rPr>
        <w:t>Regions</w:t>
      </w:r>
      <w:proofErr w:type="gramEnd"/>
      <w:r>
        <w:rPr>
          <w:lang w:eastAsia="ja-JP"/>
        </w:rPr>
        <w:t> 2 and 3 and to the mobile, except aeronautical mobile, service in Region 1 on a primary basis;</w:t>
      </w:r>
    </w:p>
    <w:p w14:paraId="7BFB1A8B" w14:textId="77777777" w:rsidR="000B1A6C" w:rsidRDefault="00F65F3C" w:rsidP="000B1A6C">
      <w:pPr>
        <w:rPr>
          <w:lang w:eastAsia="ja-JP"/>
        </w:rPr>
      </w:pPr>
      <w:r>
        <w:rPr>
          <w:i/>
          <w:lang w:eastAsia="ja-JP"/>
        </w:rPr>
        <w:t>x)</w:t>
      </w:r>
      <w:r>
        <w:rPr>
          <w:lang w:eastAsia="ja-JP"/>
        </w:rPr>
        <w:tab/>
        <w:t>that the frequency band 1 518-1 559 MHz is allocated in all three Regions to the mobile-satellite service (MSS) on a primary basis</w:t>
      </w:r>
      <w:r>
        <w:rPr>
          <w:rStyle w:val="Appelnotedebasdep"/>
          <w:lang w:eastAsia="ja-JP"/>
        </w:rPr>
        <w:footnoteReference w:customMarkFollows="1" w:id="1"/>
        <w:t>1</w:t>
      </w:r>
      <w:r>
        <w:rPr>
          <w:lang w:eastAsia="ja-JP"/>
        </w:rPr>
        <w:t>;</w:t>
      </w:r>
    </w:p>
    <w:p w14:paraId="6B3653F5" w14:textId="77777777" w:rsidR="000B1A6C" w:rsidRDefault="00F65F3C" w:rsidP="000B1A6C">
      <w:pPr>
        <w:rPr>
          <w:lang w:eastAsia="ja-JP"/>
        </w:rPr>
      </w:pPr>
      <w:r>
        <w:rPr>
          <w:i/>
          <w:iCs/>
          <w:lang w:eastAsia="ja-JP"/>
        </w:rPr>
        <w:t>y)</w:t>
      </w:r>
      <w:r>
        <w:rPr>
          <w:lang w:eastAsia="ja-JP"/>
        </w:rPr>
        <w:tab/>
        <w:t>that WRC-15 identified the frequency band 1 427-1 518 MHz for use by administrations wishing to implement terrestrial IMT systems;</w:t>
      </w:r>
    </w:p>
    <w:p w14:paraId="1E3FDBD0" w14:textId="77777777" w:rsidR="000B1A6C" w:rsidRDefault="00F65F3C" w:rsidP="000B1A6C">
      <w:r>
        <w:rPr>
          <w:i/>
        </w:rPr>
        <w:t>z)</w:t>
      </w:r>
      <w:r>
        <w:tab/>
        <w:t xml:space="preserve">that there is a need to ensure the continued operations of the MSS in the </w:t>
      </w:r>
      <w:r>
        <w:rPr>
          <w:lang w:eastAsia="ja-JP"/>
        </w:rPr>
        <w:t xml:space="preserve">frequency </w:t>
      </w:r>
      <w:r>
        <w:t>band 1 518</w:t>
      </w:r>
      <w:r>
        <w:noBreakHyphen/>
        <w:t>1 525</w:t>
      </w:r>
      <w:r>
        <w:rPr>
          <w:lang w:eastAsia="ja-JP"/>
        </w:rPr>
        <w:t> </w:t>
      </w:r>
      <w:r>
        <w:t>MHz;</w:t>
      </w:r>
    </w:p>
    <w:p w14:paraId="12E06D24" w14:textId="77777777" w:rsidR="000B1A6C" w:rsidRDefault="00F65F3C" w:rsidP="000B1A6C">
      <w:pPr>
        <w:rPr>
          <w:lang w:eastAsia="ja-JP"/>
        </w:rPr>
      </w:pPr>
      <w:r>
        <w:rPr>
          <w:i/>
        </w:rPr>
        <w:t>aa)</w:t>
      </w:r>
      <w:r>
        <w:tab/>
        <w:t>that appropriate technical measures to facilitate adjacent frequency band compatibility between the MSS in the frequency band 1</w:t>
      </w:r>
      <w:r>
        <w:rPr>
          <w:lang w:eastAsia="ja-JP"/>
        </w:rPr>
        <w:t> </w:t>
      </w:r>
      <w:r>
        <w:t>518-1</w:t>
      </w:r>
      <w:r>
        <w:rPr>
          <w:lang w:eastAsia="ja-JP"/>
        </w:rPr>
        <w:t> </w:t>
      </w:r>
      <w:r>
        <w:t>525</w:t>
      </w:r>
      <w:r>
        <w:rPr>
          <w:lang w:eastAsia="ja-JP"/>
        </w:rPr>
        <w:t> </w:t>
      </w:r>
      <w:r>
        <w:t>MHz and IMT in the frequency band 1 492</w:t>
      </w:r>
      <w:r>
        <w:noBreakHyphen/>
        <w:t>1 518 MHz need to be studied</w:t>
      </w:r>
      <w:r>
        <w:rPr>
          <w:lang w:eastAsia="ja-JP"/>
        </w:rPr>
        <w:t>;</w:t>
      </w:r>
    </w:p>
    <w:p w14:paraId="46C7C8DB" w14:textId="77777777" w:rsidR="000B1A6C" w:rsidRDefault="00F65F3C" w:rsidP="000B1A6C">
      <w:r>
        <w:rPr>
          <w:i/>
        </w:rPr>
        <w:t>ab)</w:t>
      </w:r>
      <w:r>
        <w:tab/>
        <w:t>Report ITU</w:t>
      </w:r>
      <w:r>
        <w:noBreakHyphen/>
        <w:t>R RA.2332, on compatibility and sharing studies between the radio astronomy service and IMT systems in the frequency bands 608-614 MHz, 1 330-1 400 MHz, 1 400</w:t>
      </w:r>
      <w:r>
        <w:noBreakHyphen/>
        <w:t>1 427 MHz, 1 610.6-1 613.8 MHz, 1 660-1 670 MHz, 2 690-2 700 MHz, 4 800-4 990 MHz and 4 990</w:t>
      </w:r>
      <w:r>
        <w:noBreakHyphen/>
        <w:t>5 000 MHz;</w:t>
      </w:r>
    </w:p>
    <w:p w14:paraId="0D316F5E" w14:textId="77777777" w:rsidR="000B1A6C" w:rsidRDefault="00F65F3C" w:rsidP="000B1A6C">
      <w:pPr>
        <w:rPr>
          <w:i/>
        </w:rPr>
      </w:pPr>
      <w:r>
        <w:rPr>
          <w:i/>
        </w:rPr>
        <w:t>ac)</w:t>
      </w:r>
      <w:r>
        <w:tab/>
        <w:t xml:space="preserve">that WRC-15 and this conference identified the </w:t>
      </w:r>
      <w:r>
        <w:rPr>
          <w:lang w:eastAsia="ja-JP"/>
        </w:rPr>
        <w:t xml:space="preserve">frequency </w:t>
      </w:r>
      <w:r>
        <w:t>band 3 300-3 400 MHz for use by administrations wishing to implement terrestrial IMT systems in Nos. </w:t>
      </w:r>
      <w:r>
        <w:rPr>
          <w:b/>
          <w:bCs/>
        </w:rPr>
        <w:t>5.429B</w:t>
      </w:r>
      <w:r>
        <w:t xml:space="preserve">, </w:t>
      </w:r>
      <w:r>
        <w:rPr>
          <w:b/>
          <w:bCs/>
        </w:rPr>
        <w:t>5.429D</w:t>
      </w:r>
      <w:r>
        <w:t xml:space="preserve"> and </w:t>
      </w:r>
      <w:r>
        <w:rPr>
          <w:b/>
          <w:bCs/>
        </w:rPr>
        <w:t>5.429F</w:t>
      </w:r>
      <w:r>
        <w:t>;</w:t>
      </w:r>
    </w:p>
    <w:p w14:paraId="3C8A126F" w14:textId="77777777" w:rsidR="000B1A6C" w:rsidRDefault="00F65F3C" w:rsidP="000B1A6C">
      <w:r>
        <w:rPr>
          <w:i/>
        </w:rPr>
        <w:t>ad)</w:t>
      </w:r>
      <w:r>
        <w:tab/>
        <w:t xml:space="preserve">that the </w:t>
      </w:r>
      <w:r>
        <w:rPr>
          <w:lang w:eastAsia="ja-JP"/>
        </w:rPr>
        <w:t xml:space="preserve">frequency </w:t>
      </w:r>
      <w:r>
        <w:t xml:space="preserve">band 3 300-3 400 MHz is allocated </w:t>
      </w:r>
      <w:r>
        <w:rPr>
          <w:lang w:eastAsia="ja-JP"/>
        </w:rPr>
        <w:t>worldwide</w:t>
      </w:r>
      <w:r>
        <w:t xml:space="preserve"> on a primary basis to the radiolocation service;</w:t>
      </w:r>
    </w:p>
    <w:p w14:paraId="17F20963" w14:textId="77777777" w:rsidR="000B1A6C" w:rsidRDefault="00F65F3C" w:rsidP="000B1A6C">
      <w:r>
        <w:rPr>
          <w:i/>
        </w:rPr>
        <w:t>ae)</w:t>
      </w:r>
      <w:r>
        <w:rPr>
          <w:i/>
        </w:rPr>
        <w:tab/>
      </w:r>
      <w:r>
        <w:t xml:space="preserve">that a number of administrations use the </w:t>
      </w:r>
      <w:r>
        <w:rPr>
          <w:lang w:eastAsia="ja-JP"/>
        </w:rPr>
        <w:t>frequency</w:t>
      </w:r>
      <w:r>
        <w:t xml:space="preserve"> band 3 300-3 400 MHz, or portions thereof, which is allocated to the fixed and mobile services on a primary basis in No.</w:t>
      </w:r>
      <w:r>
        <w:rPr>
          <w:lang w:eastAsia="ja-JP"/>
        </w:rPr>
        <w:t> </w:t>
      </w:r>
      <w:r>
        <w:rPr>
          <w:b/>
          <w:bCs/>
        </w:rPr>
        <w:t>5.429</w:t>
      </w:r>
      <w:r>
        <w:t>;</w:t>
      </w:r>
    </w:p>
    <w:p w14:paraId="3B5EE55F" w14:textId="77777777" w:rsidR="000B1A6C" w:rsidRDefault="00F65F3C" w:rsidP="000B1A6C">
      <w:proofErr w:type="spellStart"/>
      <w:r>
        <w:rPr>
          <w:i/>
          <w:iCs/>
        </w:rPr>
        <w:t>af</w:t>
      </w:r>
      <w:proofErr w:type="spellEnd"/>
      <w:r>
        <w:rPr>
          <w:i/>
          <w:iCs/>
        </w:rPr>
        <w:t>)</w:t>
      </w:r>
      <w:r>
        <w:tab/>
        <w:t>that the frequency band 4</w:t>
      </w:r>
      <w:r>
        <w:rPr>
          <w:lang w:eastAsia="ja-JP"/>
        </w:rPr>
        <w:t> </w:t>
      </w:r>
      <w:r>
        <w:t>800-4</w:t>
      </w:r>
      <w:r>
        <w:rPr>
          <w:lang w:eastAsia="ja-JP"/>
        </w:rPr>
        <w:t> </w:t>
      </w:r>
      <w:r>
        <w:t>990</w:t>
      </w:r>
      <w:r>
        <w:rPr>
          <w:lang w:eastAsia="ja-JP"/>
        </w:rPr>
        <w:t> </w:t>
      </w:r>
      <w:r>
        <w:t>MHz is allocated worldwide to the mobile and fixed services on a primary basis;</w:t>
      </w:r>
    </w:p>
    <w:p w14:paraId="42922F26" w14:textId="12ACF40B" w:rsidR="000B1A6C" w:rsidRDefault="00F65F3C" w:rsidP="000B1A6C">
      <w:pPr>
        <w:rPr>
          <w:i/>
          <w:iCs/>
        </w:rPr>
      </w:pPr>
      <w:r>
        <w:rPr>
          <w:i/>
          <w:iCs/>
        </w:rPr>
        <w:t>ag)</w:t>
      </w:r>
      <w:r>
        <w:tab/>
        <w:t xml:space="preserve">that </w:t>
      </w:r>
      <w:del w:id="38" w:author="Auteur">
        <w:r w:rsidDel="00A75E05">
          <w:delText>WRC</w:delText>
        </w:r>
        <w:r w:rsidDel="00A75E05">
          <w:noBreakHyphen/>
          <w:delText xml:space="preserve">15 and this conference identified </w:delText>
        </w:r>
      </w:del>
      <w:r>
        <w:t xml:space="preserve">the </w:t>
      </w:r>
      <w:r>
        <w:rPr>
          <w:lang w:eastAsia="ja-JP"/>
        </w:rPr>
        <w:t xml:space="preserve">frequency </w:t>
      </w:r>
      <w:r>
        <w:t>band 4</w:t>
      </w:r>
      <w:r>
        <w:rPr>
          <w:lang w:eastAsia="ja-JP"/>
        </w:rPr>
        <w:t> </w:t>
      </w:r>
      <w:r>
        <w:t>800-4</w:t>
      </w:r>
      <w:r>
        <w:rPr>
          <w:lang w:eastAsia="ja-JP"/>
        </w:rPr>
        <w:t> </w:t>
      </w:r>
      <w:r>
        <w:t>990</w:t>
      </w:r>
      <w:r>
        <w:rPr>
          <w:lang w:eastAsia="ja-JP"/>
        </w:rPr>
        <w:t> </w:t>
      </w:r>
      <w:r>
        <w:t xml:space="preserve">MHz </w:t>
      </w:r>
      <w:ins w:id="39" w:author="Auteur">
        <w:r w:rsidR="00A75E05">
          <w:t xml:space="preserve">is identified </w:t>
        </w:r>
      </w:ins>
      <w:r>
        <w:t>for use by administrations wishing to implement terrestrial IMT systems in countries listed in Nos. </w:t>
      </w:r>
      <w:r>
        <w:rPr>
          <w:b/>
          <w:bCs/>
        </w:rPr>
        <w:t>5.441A</w:t>
      </w:r>
      <w:r>
        <w:t xml:space="preserve"> and </w:t>
      </w:r>
      <w:r>
        <w:rPr>
          <w:b/>
          <w:bCs/>
        </w:rPr>
        <w:t>5.441B</w:t>
      </w:r>
      <w:r>
        <w:t>;</w:t>
      </w:r>
    </w:p>
    <w:p w14:paraId="7D27A323" w14:textId="77777777" w:rsidR="000B1A6C" w:rsidRDefault="00F65F3C" w:rsidP="000B1A6C">
      <w:r>
        <w:rPr>
          <w:i/>
          <w:iCs/>
        </w:rPr>
        <w:t>ah)</w:t>
      </w:r>
      <w:r>
        <w:tab/>
        <w:t>that appropriate technical measures may be considered by administrations at a national level to facilitate adjacent frequency band compatibility between radio astronomy receivers in the frequency band 4</w:t>
      </w:r>
      <w:r>
        <w:rPr>
          <w:lang w:eastAsia="ja-JP"/>
        </w:rPr>
        <w:t> </w:t>
      </w:r>
      <w:r>
        <w:t>990-5</w:t>
      </w:r>
      <w:r>
        <w:rPr>
          <w:lang w:eastAsia="ja-JP"/>
        </w:rPr>
        <w:t> </w:t>
      </w:r>
      <w:r>
        <w:t>000</w:t>
      </w:r>
      <w:r>
        <w:rPr>
          <w:lang w:eastAsia="ja-JP"/>
        </w:rPr>
        <w:t> </w:t>
      </w:r>
      <w:r>
        <w:t>MHz and IMT systems in the frequency band 4 800</w:t>
      </w:r>
      <w:r>
        <w:noBreakHyphen/>
        <w:t>4 990 MHz,</w:t>
      </w:r>
    </w:p>
    <w:p w14:paraId="74AA69DA" w14:textId="77777777" w:rsidR="000B1A6C" w:rsidRDefault="00F65F3C" w:rsidP="000B1A6C">
      <w:pPr>
        <w:pStyle w:val="Call"/>
      </w:pPr>
      <w:r>
        <w:t>emphasizing</w:t>
      </w:r>
    </w:p>
    <w:p w14:paraId="48ABBF04" w14:textId="77777777" w:rsidR="000B1A6C" w:rsidRDefault="00F65F3C" w:rsidP="000B1A6C">
      <w:pPr>
        <w:keepNext/>
      </w:pPr>
      <w:r>
        <w:rPr>
          <w:i/>
          <w:iCs/>
          <w:color w:val="000000"/>
          <w:szCs w:val="24"/>
        </w:rPr>
        <w:t>a)</w:t>
      </w:r>
      <w:r>
        <w:tab/>
        <w:t>that flexibility must be afforded to administrations:</w:t>
      </w:r>
    </w:p>
    <w:p w14:paraId="7FCBC8CD" w14:textId="77777777" w:rsidR="000B1A6C" w:rsidRDefault="00F65F3C" w:rsidP="000B1A6C">
      <w:pPr>
        <w:pStyle w:val="enumlev1"/>
      </w:pPr>
      <w:r>
        <w:t>–</w:t>
      </w:r>
      <w:r>
        <w:tab/>
        <w:t>to determine, at a national level, how much spectrum to make available for IMT from within the identified frequency bands;</w:t>
      </w:r>
    </w:p>
    <w:p w14:paraId="47E36432" w14:textId="77777777" w:rsidR="000B1A6C" w:rsidRDefault="00F65F3C" w:rsidP="000B1A6C">
      <w:pPr>
        <w:pStyle w:val="enumlev1"/>
      </w:pPr>
      <w:r>
        <w:t>–</w:t>
      </w:r>
      <w:r>
        <w:tab/>
        <w:t>to develop their own transition plans, if necessary, tailored to meet their specific deployment of existing systems;</w:t>
      </w:r>
    </w:p>
    <w:p w14:paraId="7987B896" w14:textId="77777777" w:rsidR="000B1A6C" w:rsidRDefault="00F65F3C" w:rsidP="000B1A6C">
      <w:pPr>
        <w:pStyle w:val="enumlev1"/>
      </w:pPr>
      <w:r>
        <w:lastRenderedPageBreak/>
        <w:t>–</w:t>
      </w:r>
      <w:r>
        <w:tab/>
        <w:t>to have the ability for the identified frequency bands to be used by all services having allocations in those frequency bands;</w:t>
      </w:r>
    </w:p>
    <w:p w14:paraId="66C15E4E" w14:textId="77777777" w:rsidR="000B1A6C" w:rsidRDefault="00F65F3C" w:rsidP="000B1A6C">
      <w:pPr>
        <w:pStyle w:val="enumlev1"/>
      </w:pPr>
      <w:r>
        <w:t>–</w:t>
      </w:r>
      <w:r>
        <w:tab/>
        <w:t>to determine the timing of availability and use of the frequency bands identified for IMT, in order to meet particular user demand and other national considerations;</w:t>
      </w:r>
    </w:p>
    <w:p w14:paraId="234BD471" w14:textId="77777777" w:rsidR="000B1A6C" w:rsidRDefault="00F65F3C" w:rsidP="000B1A6C">
      <w:r>
        <w:rPr>
          <w:i/>
          <w:iCs/>
          <w:color w:val="000000"/>
          <w:szCs w:val="24"/>
        </w:rPr>
        <w:t>b)</w:t>
      </w:r>
      <w:r>
        <w:tab/>
        <w:t>that the particular needs of developing countries must be met;</w:t>
      </w:r>
    </w:p>
    <w:p w14:paraId="2F21C16D" w14:textId="77777777" w:rsidR="000B1A6C" w:rsidRDefault="00F65F3C" w:rsidP="000B1A6C">
      <w:r>
        <w:rPr>
          <w:i/>
          <w:iCs/>
          <w:color w:val="000000"/>
          <w:szCs w:val="24"/>
        </w:rPr>
        <w:t>c)</w:t>
      </w:r>
      <w:r>
        <w:tab/>
        <w:t>that Recommendation ITU</w:t>
      </w:r>
      <w:r>
        <w:noBreakHyphen/>
        <w:t>R M.819 describes the objectives to be met by IMT</w:t>
      </w:r>
      <w:r>
        <w:noBreakHyphen/>
        <w:t>2000 in order to meet the needs of developing countries,</w:t>
      </w:r>
    </w:p>
    <w:p w14:paraId="3D064C4A" w14:textId="77777777" w:rsidR="000B1A6C" w:rsidRDefault="00F65F3C" w:rsidP="000B1A6C">
      <w:pPr>
        <w:pStyle w:val="Call"/>
      </w:pPr>
      <w:r>
        <w:t>noting</w:t>
      </w:r>
    </w:p>
    <w:p w14:paraId="35A9769E" w14:textId="77777777" w:rsidR="000B1A6C" w:rsidRDefault="00F65F3C" w:rsidP="000B1A6C">
      <w:pPr>
        <w:rPr>
          <w:rFonts w:eastAsia="???"/>
        </w:rPr>
      </w:pPr>
      <w:r>
        <w:rPr>
          <w:rFonts w:eastAsia="???"/>
          <w:i/>
          <w:iCs/>
        </w:rPr>
        <w:t>a)</w:t>
      </w:r>
      <w:r>
        <w:rPr>
          <w:rFonts w:eastAsia="???"/>
        </w:rPr>
        <w:tab/>
        <w:t>Resolutions </w:t>
      </w:r>
      <w:r>
        <w:rPr>
          <w:b/>
          <w:bCs/>
        </w:rPr>
        <w:t>224 (Rev.WRC</w:t>
      </w:r>
      <w:r>
        <w:rPr>
          <w:b/>
          <w:bCs/>
        </w:rPr>
        <w:noBreakHyphen/>
        <w:t>19)</w:t>
      </w:r>
      <w:r>
        <w:rPr>
          <w:rFonts w:eastAsia="???"/>
        </w:rPr>
        <w:t xml:space="preserve"> and </w:t>
      </w:r>
      <w:r>
        <w:rPr>
          <w:b/>
          <w:bCs/>
        </w:rPr>
        <w:t>225 (Rev.WRC</w:t>
      </w:r>
      <w:r>
        <w:rPr>
          <w:b/>
          <w:bCs/>
        </w:rPr>
        <w:noBreakHyphen/>
        <w:t>12)</w:t>
      </w:r>
      <w:r>
        <w:rPr>
          <w:rFonts w:eastAsia="???"/>
        </w:rPr>
        <w:t>, which also relate to IMT;</w:t>
      </w:r>
    </w:p>
    <w:p w14:paraId="41386D08" w14:textId="77777777" w:rsidR="000B1A6C" w:rsidRDefault="00F65F3C" w:rsidP="000B1A6C">
      <w:pPr>
        <w:rPr>
          <w:rFonts w:eastAsia="???"/>
        </w:rPr>
      </w:pPr>
      <w:r>
        <w:rPr>
          <w:rFonts w:eastAsia="???"/>
          <w:i/>
          <w:iCs/>
        </w:rPr>
        <w:t>b)</w:t>
      </w:r>
      <w:r>
        <w:rPr>
          <w:rFonts w:eastAsia="???"/>
        </w:rPr>
        <w:tab/>
        <w:t>that the sharing implications between services sharing the</w:t>
      </w:r>
      <w:r>
        <w:t xml:space="preserve"> frequency</w:t>
      </w:r>
      <w:r>
        <w:rPr>
          <w:rFonts w:eastAsia="???"/>
        </w:rPr>
        <w:t xml:space="preserve"> bands identified for IMT in No. </w:t>
      </w:r>
      <w:r w:rsidRPr="00BB4957">
        <w:rPr>
          <w:rStyle w:val="Artref"/>
          <w:rFonts w:eastAsia="???"/>
          <w:b/>
          <w:bCs/>
          <w:color w:val="000000"/>
          <w:szCs w:val="24"/>
        </w:rPr>
        <w:t>5.384A</w:t>
      </w:r>
      <w:r>
        <w:rPr>
          <w:rStyle w:val="Artref"/>
          <w:rFonts w:eastAsia="???"/>
          <w:color w:val="000000"/>
          <w:szCs w:val="24"/>
        </w:rPr>
        <w:t>, as relevant,</w:t>
      </w:r>
      <w:r>
        <w:rPr>
          <w:rFonts w:eastAsia="???"/>
        </w:rPr>
        <w:t xml:space="preserve"> will need further study in ITU</w:t>
      </w:r>
      <w:r>
        <w:rPr>
          <w:rFonts w:eastAsia="???"/>
        </w:rPr>
        <w:noBreakHyphen/>
        <w:t>R;</w:t>
      </w:r>
    </w:p>
    <w:p w14:paraId="2CBB9962" w14:textId="77777777" w:rsidR="000B1A6C" w:rsidRDefault="00F65F3C" w:rsidP="000B1A6C">
      <w:pPr>
        <w:rPr>
          <w:rFonts w:eastAsia="???"/>
        </w:rPr>
      </w:pPr>
      <w:r>
        <w:rPr>
          <w:i/>
          <w:iCs/>
        </w:rPr>
        <w:t>c)</w:t>
      </w:r>
      <w:r>
        <w:tab/>
        <w:t>that studies regarding the availability of the frequency band 2 300-2 400 MHz for IMT are being conducted in many countries, the results of which could have implications for the use of those frequency bands in those countries;</w:t>
      </w:r>
    </w:p>
    <w:p w14:paraId="33F81766" w14:textId="77777777" w:rsidR="000B1A6C" w:rsidRDefault="00F65F3C" w:rsidP="000B1A6C">
      <w:pPr>
        <w:rPr>
          <w:rFonts w:eastAsia="???"/>
        </w:rPr>
      </w:pPr>
      <w:r>
        <w:rPr>
          <w:i/>
        </w:rPr>
        <w:t>d)</w:t>
      </w:r>
      <w:r>
        <w:rPr>
          <w:i/>
        </w:rPr>
        <w:tab/>
      </w:r>
      <w:r>
        <w:t>that, due to differing requirements, not all administrations may need all of the IMT frequency bands identified at WRC</w:t>
      </w:r>
      <w:r>
        <w:noBreakHyphen/>
        <w:t>07, or, due to the usage by and investment in existing services, may not be able to implement IMT in all of those frequency bands;</w:t>
      </w:r>
    </w:p>
    <w:p w14:paraId="3F91FEE0" w14:textId="77777777" w:rsidR="000B1A6C" w:rsidRDefault="00F65F3C" w:rsidP="000B1A6C">
      <w:pPr>
        <w:rPr>
          <w:rFonts w:eastAsia="???"/>
        </w:rPr>
      </w:pPr>
      <w:r>
        <w:rPr>
          <w:rFonts w:eastAsia="???"/>
          <w:i/>
          <w:iCs/>
        </w:rPr>
        <w:t>e)</w:t>
      </w:r>
      <w:r>
        <w:rPr>
          <w:rFonts w:eastAsia="???"/>
        </w:rPr>
        <w:tab/>
        <w:t>that the spectrum for IMT identified by WRC</w:t>
      </w:r>
      <w:r>
        <w:rPr>
          <w:rFonts w:eastAsia="???"/>
        </w:rPr>
        <w:noBreakHyphen/>
        <w:t>07 may not completely satisfy the expected requirements of some administrations;</w:t>
      </w:r>
    </w:p>
    <w:p w14:paraId="5EEBA8BF" w14:textId="77777777" w:rsidR="000B1A6C" w:rsidRDefault="00F65F3C" w:rsidP="000B1A6C">
      <w:pPr>
        <w:rPr>
          <w:rFonts w:eastAsia="???"/>
        </w:rPr>
      </w:pPr>
      <w:r>
        <w:rPr>
          <w:rFonts w:eastAsia="???"/>
          <w:i/>
          <w:iCs/>
        </w:rPr>
        <w:t>f)</w:t>
      </w:r>
      <w:r>
        <w:rPr>
          <w:rFonts w:eastAsia="???"/>
          <w:i/>
          <w:iCs/>
        </w:rPr>
        <w:tab/>
      </w:r>
      <w:r>
        <w:rPr>
          <w:rFonts w:eastAsia="???"/>
        </w:rPr>
        <w:t>that currently operating mobile communication systems may evolve to IMT in their existing</w:t>
      </w:r>
      <w:r>
        <w:t xml:space="preserve"> frequency</w:t>
      </w:r>
      <w:r>
        <w:rPr>
          <w:rFonts w:eastAsia="???"/>
        </w:rPr>
        <w:t xml:space="preserve"> bands;</w:t>
      </w:r>
    </w:p>
    <w:p w14:paraId="11B58B45" w14:textId="77777777" w:rsidR="000B1A6C" w:rsidRDefault="00F65F3C" w:rsidP="000B1A6C">
      <w:pPr>
        <w:rPr>
          <w:rFonts w:eastAsia="???"/>
        </w:rPr>
      </w:pPr>
      <w:r>
        <w:rPr>
          <w:rFonts w:eastAsia="???"/>
          <w:i/>
          <w:iCs/>
        </w:rPr>
        <w:t>g)</w:t>
      </w:r>
      <w:r>
        <w:rPr>
          <w:rFonts w:eastAsia="???"/>
        </w:rPr>
        <w:tab/>
        <w:t xml:space="preserve">that services such as the fixed service, the mobile service (second-generation systems), the space operation service, the space research service and the AMS are in operation or planned in the </w:t>
      </w:r>
      <w:r>
        <w:t>frequency</w:t>
      </w:r>
      <w:r>
        <w:rPr>
          <w:rFonts w:eastAsia="???"/>
        </w:rPr>
        <w:t xml:space="preserve"> band 1 710</w:t>
      </w:r>
      <w:r>
        <w:rPr>
          <w:rFonts w:eastAsia="???"/>
        </w:rPr>
        <w:noBreakHyphen/>
        <w:t>1 885 MHz, or portions thereof;</w:t>
      </w:r>
    </w:p>
    <w:p w14:paraId="7CAC8E69" w14:textId="77777777" w:rsidR="000B1A6C" w:rsidRDefault="00F65F3C" w:rsidP="000B1A6C">
      <w:pPr>
        <w:rPr>
          <w:rFonts w:eastAsia="???"/>
        </w:rPr>
      </w:pPr>
      <w:r>
        <w:rPr>
          <w:rFonts w:eastAsia="???"/>
          <w:i/>
          <w:iCs/>
        </w:rPr>
        <w:t>h)</w:t>
      </w:r>
      <w:r>
        <w:rPr>
          <w:rFonts w:eastAsia="???"/>
        </w:rPr>
        <w:tab/>
        <w:t>that in the</w:t>
      </w:r>
      <w:r>
        <w:t xml:space="preserve"> frequency</w:t>
      </w:r>
      <w:r>
        <w:rPr>
          <w:rFonts w:eastAsia="???"/>
        </w:rPr>
        <w:t xml:space="preserve"> band 2 300-2 400 MHz, or portions thereof, there are services such as the fixed, mobile, amateur and radiolocation services which are currently in operation or planned to be in operation in the future;</w:t>
      </w:r>
    </w:p>
    <w:p w14:paraId="02E042C4" w14:textId="77777777" w:rsidR="000B1A6C" w:rsidRDefault="00F65F3C" w:rsidP="000B1A6C">
      <w:pPr>
        <w:rPr>
          <w:rFonts w:eastAsia="???"/>
        </w:rPr>
      </w:pPr>
      <w:proofErr w:type="spellStart"/>
      <w:r>
        <w:rPr>
          <w:rFonts w:eastAsia="???"/>
          <w:i/>
          <w:iCs/>
        </w:rPr>
        <w:t>i</w:t>
      </w:r>
      <w:proofErr w:type="spellEnd"/>
      <w:r>
        <w:rPr>
          <w:rFonts w:eastAsia="???"/>
          <w:i/>
          <w:iCs/>
        </w:rPr>
        <w:t>)</w:t>
      </w:r>
      <w:r>
        <w:rPr>
          <w:rFonts w:eastAsia="???"/>
        </w:rPr>
        <w:tab/>
        <w:t>that services such as the broadcasting-satellite service (BSS), the BSS (sound), the MSS (in Region</w:t>
      </w:r>
      <w:r>
        <w:t> </w:t>
      </w:r>
      <w:r>
        <w:rPr>
          <w:rFonts w:eastAsia="???"/>
        </w:rPr>
        <w:t>3) and the fixed service (including multipoint distribution/communication systems) are in operation or planned in the</w:t>
      </w:r>
      <w:r>
        <w:t xml:space="preserve"> frequency</w:t>
      </w:r>
      <w:r>
        <w:rPr>
          <w:rFonts w:eastAsia="???"/>
        </w:rPr>
        <w:t xml:space="preserve"> band 2 500-2 690 MHz, or portions thereof;</w:t>
      </w:r>
    </w:p>
    <w:p w14:paraId="706E0CFA" w14:textId="77777777" w:rsidR="000B1A6C" w:rsidRDefault="00F65F3C" w:rsidP="000B1A6C">
      <w:pPr>
        <w:rPr>
          <w:rFonts w:eastAsia="???"/>
        </w:rPr>
      </w:pPr>
      <w:r>
        <w:rPr>
          <w:rFonts w:eastAsia="???"/>
          <w:i/>
          <w:iCs/>
        </w:rPr>
        <w:t>j)</w:t>
      </w:r>
      <w:r>
        <w:rPr>
          <w:rFonts w:eastAsia="???"/>
        </w:rPr>
        <w:tab/>
        <w:t>that the identification of several</w:t>
      </w:r>
      <w:r>
        <w:t xml:space="preserve"> frequency</w:t>
      </w:r>
      <w:r>
        <w:rPr>
          <w:rFonts w:eastAsia="???"/>
        </w:rPr>
        <w:t xml:space="preserve"> bands for IMT allows administrations to choose the best</w:t>
      </w:r>
      <w:r>
        <w:t xml:space="preserve"> frequency</w:t>
      </w:r>
      <w:r>
        <w:rPr>
          <w:rFonts w:eastAsia="???"/>
        </w:rPr>
        <w:t xml:space="preserve"> band or parts thereof for their circumstances;</w:t>
      </w:r>
    </w:p>
    <w:p w14:paraId="48F4C05E" w14:textId="77777777" w:rsidR="000B1A6C" w:rsidRDefault="00F65F3C" w:rsidP="000B1A6C">
      <w:r>
        <w:rPr>
          <w:rFonts w:eastAsia="???"/>
          <w:i/>
        </w:rPr>
        <w:t>k)</w:t>
      </w:r>
      <w:r>
        <w:rPr>
          <w:rFonts w:eastAsia="???"/>
        </w:rPr>
        <w:tab/>
        <w:t>that further study of the technical and operational measures regarding adjacent frequency band compatibility between IMT systems operating below 3 400 MHz and fixed-satellite service earth stations operating above 3 400 MHz may be required;</w:t>
      </w:r>
    </w:p>
    <w:p w14:paraId="7084B621" w14:textId="77777777" w:rsidR="000B1A6C" w:rsidRDefault="00F65F3C" w:rsidP="000B1A6C">
      <w:r>
        <w:rPr>
          <w:i/>
          <w:iCs/>
        </w:rPr>
        <w:t>l)</w:t>
      </w:r>
      <w:r>
        <w:tab/>
        <w:t>that ITU</w:t>
      </w:r>
      <w:r>
        <w:noBreakHyphen/>
        <w:t>R has identified additional work to address further developments in IMT;</w:t>
      </w:r>
    </w:p>
    <w:p w14:paraId="2E4C03FB" w14:textId="77777777" w:rsidR="000B1A6C" w:rsidRDefault="00F65F3C" w:rsidP="000B1A6C">
      <w:r>
        <w:rPr>
          <w:rFonts w:eastAsia="???"/>
          <w:i/>
          <w:iCs/>
        </w:rPr>
        <w:t>m)</w:t>
      </w:r>
      <w:r>
        <w:rPr>
          <w:rFonts w:eastAsia="???"/>
        </w:rPr>
        <w:tab/>
        <w:t>that the IMT terrestrial radio interfaces as defined in Recommendations ITU</w:t>
      </w:r>
      <w:r>
        <w:rPr>
          <w:rFonts w:eastAsia="???"/>
        </w:rPr>
        <w:noBreakHyphen/>
        <w:t>R M.1457 and ITU</w:t>
      </w:r>
      <w:r>
        <w:rPr>
          <w:rFonts w:eastAsia="???"/>
        </w:rPr>
        <w:noBreakHyphen/>
        <w:t>R</w:t>
      </w:r>
      <w:r>
        <w:t> </w:t>
      </w:r>
      <w:r>
        <w:rPr>
          <w:rFonts w:eastAsia="???"/>
        </w:rPr>
        <w:t>M.2012 are expected to evolve within the framework of ITU</w:t>
      </w:r>
      <w:r>
        <w:rPr>
          <w:rFonts w:eastAsia="???"/>
        </w:rPr>
        <w:noBreakHyphen/>
        <w:t>R beyond those initially specified, to provide enhanced services and services beyond those envisaged in the initial implementation;</w:t>
      </w:r>
    </w:p>
    <w:p w14:paraId="35416E8E" w14:textId="77777777" w:rsidR="000B1A6C" w:rsidRDefault="00F65F3C" w:rsidP="000B1A6C">
      <w:pPr>
        <w:rPr>
          <w:rFonts w:eastAsia="???"/>
        </w:rPr>
      </w:pPr>
      <w:r>
        <w:rPr>
          <w:rFonts w:eastAsia="???"/>
          <w:i/>
          <w:iCs/>
        </w:rPr>
        <w:t>n)</w:t>
      </w:r>
      <w:r>
        <w:rPr>
          <w:rFonts w:eastAsia="???"/>
        </w:rPr>
        <w:tab/>
        <w:t xml:space="preserve">that the identification of a </w:t>
      </w:r>
      <w:r>
        <w:t>frequency</w:t>
      </w:r>
      <w:r>
        <w:rPr>
          <w:rFonts w:eastAsia="???"/>
        </w:rPr>
        <w:t xml:space="preserve"> band for IMT does not establish priority in the Radio Regulations and does not preclude the use of the</w:t>
      </w:r>
      <w:r>
        <w:t xml:space="preserve"> frequency</w:t>
      </w:r>
      <w:r>
        <w:rPr>
          <w:rFonts w:eastAsia="???"/>
        </w:rPr>
        <w:t xml:space="preserve"> band for any application of the services to which it is allocated;</w:t>
      </w:r>
    </w:p>
    <w:p w14:paraId="2A3B042C" w14:textId="77777777" w:rsidR="000B1A6C" w:rsidRDefault="00F65F3C" w:rsidP="000B1A6C">
      <w:r>
        <w:rPr>
          <w:i/>
          <w:iCs/>
        </w:rPr>
        <w:lastRenderedPageBreak/>
        <w:t>o)</w:t>
      </w:r>
      <w:r>
        <w:tab/>
        <w:t>that the provisions of Nos. </w:t>
      </w:r>
      <w:r w:rsidRPr="00DE73B5">
        <w:rPr>
          <w:rStyle w:val="Artref"/>
          <w:b/>
          <w:bCs/>
          <w:color w:val="000000"/>
          <w:szCs w:val="24"/>
        </w:rPr>
        <w:t>5.317A</w:t>
      </w:r>
      <w:r>
        <w:t xml:space="preserve">, </w:t>
      </w:r>
      <w:r w:rsidRPr="00DE73B5">
        <w:rPr>
          <w:rStyle w:val="Artref"/>
          <w:b/>
          <w:bCs/>
          <w:color w:val="000000"/>
          <w:szCs w:val="24"/>
        </w:rPr>
        <w:t>5.384A</w:t>
      </w:r>
      <w:r>
        <w:rPr>
          <w:rStyle w:val="Artref"/>
          <w:bCs/>
          <w:color w:val="000000"/>
          <w:szCs w:val="24"/>
        </w:rPr>
        <w:t>,</w:t>
      </w:r>
      <w:r>
        <w:t> </w:t>
      </w:r>
      <w:r w:rsidRPr="00DE73B5">
        <w:rPr>
          <w:rStyle w:val="Artref"/>
          <w:b/>
          <w:bCs/>
          <w:color w:val="000000"/>
          <w:szCs w:val="24"/>
        </w:rPr>
        <w:t>5.388</w:t>
      </w:r>
      <w:r>
        <w:rPr>
          <w:rStyle w:val="Artref"/>
          <w:bCs/>
          <w:color w:val="000000"/>
          <w:szCs w:val="24"/>
        </w:rPr>
        <w:t>,</w:t>
      </w:r>
      <w:r>
        <w:rPr>
          <w:rStyle w:val="Artref"/>
          <w:color w:val="000000"/>
          <w:szCs w:val="24"/>
        </w:rPr>
        <w:t xml:space="preserve"> </w:t>
      </w:r>
      <w:r>
        <w:rPr>
          <w:b/>
          <w:bCs/>
        </w:rPr>
        <w:t>5.429B</w:t>
      </w:r>
      <w:r>
        <w:t xml:space="preserve">, </w:t>
      </w:r>
      <w:r>
        <w:rPr>
          <w:b/>
          <w:bCs/>
        </w:rPr>
        <w:t>5.429D</w:t>
      </w:r>
      <w:r>
        <w:t xml:space="preserve">, </w:t>
      </w:r>
      <w:r>
        <w:rPr>
          <w:b/>
          <w:bCs/>
        </w:rPr>
        <w:t>5.429F</w:t>
      </w:r>
      <w:r>
        <w:t xml:space="preserve">, </w:t>
      </w:r>
      <w:r w:rsidRPr="00DE73B5">
        <w:rPr>
          <w:rStyle w:val="Artref"/>
          <w:b/>
        </w:rPr>
        <w:t>5.441A</w:t>
      </w:r>
      <w:r>
        <w:t xml:space="preserve"> and </w:t>
      </w:r>
      <w:r w:rsidRPr="00DE73B5">
        <w:rPr>
          <w:rStyle w:val="Artref"/>
          <w:b/>
        </w:rPr>
        <w:t>5.441B</w:t>
      </w:r>
      <w:r>
        <w:t xml:space="preserve"> do not prevent administrations from having the choice to implement other technologies in the frequency bands identified for IMT, based on national requirements,</w:t>
      </w:r>
    </w:p>
    <w:p w14:paraId="351BC382" w14:textId="77777777" w:rsidR="000B1A6C" w:rsidRDefault="00F65F3C" w:rsidP="000B1A6C">
      <w:pPr>
        <w:pStyle w:val="Call"/>
      </w:pPr>
      <w:r>
        <w:t>recognizing</w:t>
      </w:r>
    </w:p>
    <w:p w14:paraId="05281C8F" w14:textId="77777777" w:rsidR="000B1A6C" w:rsidRDefault="00F65F3C" w:rsidP="000B1A6C">
      <w:pPr>
        <w:rPr>
          <w:rFonts w:eastAsia="???"/>
        </w:rPr>
      </w:pPr>
      <w:r>
        <w:t xml:space="preserve">that for some administrations the only way of implementing IMT would be spectrum </w:t>
      </w:r>
      <w:proofErr w:type="spellStart"/>
      <w:r>
        <w:t>refarming</w:t>
      </w:r>
      <w:proofErr w:type="spellEnd"/>
      <w:r>
        <w:t>, requiring significant financial investment,</w:t>
      </w:r>
    </w:p>
    <w:p w14:paraId="6EDC549E" w14:textId="77777777" w:rsidR="000B1A6C" w:rsidRDefault="00F65F3C" w:rsidP="000B1A6C">
      <w:pPr>
        <w:pStyle w:val="Call"/>
      </w:pPr>
      <w:r>
        <w:t>resolves</w:t>
      </w:r>
    </w:p>
    <w:p w14:paraId="15A713DB" w14:textId="77777777" w:rsidR="000B1A6C" w:rsidRDefault="00F65F3C" w:rsidP="000B1A6C">
      <w:pPr>
        <w:rPr>
          <w:rFonts w:eastAsia="???"/>
        </w:rPr>
      </w:pPr>
      <w:r>
        <w:rPr>
          <w:rFonts w:eastAsia="???"/>
        </w:rPr>
        <w:t>1</w:t>
      </w:r>
      <w:r>
        <w:rPr>
          <w:rFonts w:eastAsia="???"/>
        </w:rPr>
        <w:tab/>
        <w:t xml:space="preserve">to invite administrations planning to implement IMT to make available, based on user demand and other national considerations, additional </w:t>
      </w:r>
      <w:r>
        <w:t>frequency</w:t>
      </w:r>
      <w:r>
        <w:rPr>
          <w:rFonts w:eastAsia="???"/>
        </w:rPr>
        <w:t xml:space="preserve"> bands or portions of the</w:t>
      </w:r>
      <w:r>
        <w:t xml:space="preserve"> frequency</w:t>
      </w:r>
      <w:r>
        <w:rPr>
          <w:rFonts w:eastAsia="???"/>
        </w:rPr>
        <w:t xml:space="preserve"> bands above 1 GHz identified in Nos.</w:t>
      </w:r>
      <w:r>
        <w:rPr>
          <w:lang w:eastAsia="ja-JP"/>
        </w:rPr>
        <w:t> </w:t>
      </w:r>
      <w:r>
        <w:rPr>
          <w:rFonts w:eastAsia="???"/>
          <w:b/>
        </w:rPr>
        <w:t>5.341B</w:t>
      </w:r>
      <w:r>
        <w:rPr>
          <w:rFonts w:eastAsia="???"/>
          <w:bCs/>
        </w:rPr>
        <w:t>,</w:t>
      </w:r>
      <w:r>
        <w:rPr>
          <w:rFonts w:eastAsia="???"/>
        </w:rPr>
        <w:t> </w:t>
      </w:r>
      <w:r w:rsidRPr="00DE73B5">
        <w:rPr>
          <w:rStyle w:val="Artref"/>
          <w:rFonts w:eastAsia="???"/>
          <w:b/>
          <w:bCs/>
          <w:color w:val="000000"/>
          <w:szCs w:val="24"/>
        </w:rPr>
        <w:t>5.384A</w:t>
      </w:r>
      <w:r>
        <w:rPr>
          <w:rStyle w:val="Artref"/>
          <w:rFonts w:eastAsia="???"/>
          <w:bCs/>
          <w:color w:val="000000"/>
          <w:szCs w:val="24"/>
        </w:rPr>
        <w:t xml:space="preserve">, </w:t>
      </w:r>
      <w:r>
        <w:rPr>
          <w:b/>
          <w:bCs/>
        </w:rPr>
        <w:t>5.429B</w:t>
      </w:r>
      <w:r>
        <w:t xml:space="preserve">, </w:t>
      </w:r>
      <w:r>
        <w:rPr>
          <w:b/>
          <w:bCs/>
        </w:rPr>
        <w:t>5.429D</w:t>
      </w:r>
      <w:r>
        <w:t xml:space="preserve">, </w:t>
      </w:r>
      <w:r>
        <w:rPr>
          <w:b/>
          <w:bCs/>
        </w:rPr>
        <w:t>5.429F</w:t>
      </w:r>
      <w:r>
        <w:t>,</w:t>
      </w:r>
      <w:r>
        <w:rPr>
          <w:rStyle w:val="Artref"/>
          <w:bCs/>
        </w:rPr>
        <w:t xml:space="preserve"> </w:t>
      </w:r>
      <w:r w:rsidRPr="00DE73B5">
        <w:rPr>
          <w:rStyle w:val="Artref"/>
          <w:b/>
        </w:rPr>
        <w:t>5.441A</w:t>
      </w:r>
      <w:r>
        <w:t xml:space="preserve"> and </w:t>
      </w:r>
      <w:r w:rsidRPr="00DE73B5">
        <w:rPr>
          <w:rStyle w:val="Artref"/>
          <w:b/>
        </w:rPr>
        <w:t>5.441B</w:t>
      </w:r>
      <w:r>
        <w:rPr>
          <w:rFonts w:eastAsia="???"/>
        </w:rPr>
        <w:t xml:space="preserve"> for the terrestrial component of IMT; due consideration should be given to the benefits of harmonized utilization of the spectrum for the terrestrial component of IMT, taking into account the services to which the frequency band is currently allocated;</w:t>
      </w:r>
    </w:p>
    <w:p w14:paraId="4672B9F0" w14:textId="77777777" w:rsidR="000B1A6C" w:rsidRDefault="00F65F3C" w:rsidP="000B1A6C">
      <w:pPr>
        <w:rPr>
          <w:rFonts w:eastAsia="???"/>
        </w:rPr>
      </w:pPr>
      <w:r>
        <w:rPr>
          <w:rFonts w:eastAsia="???"/>
        </w:rPr>
        <w:t>2</w:t>
      </w:r>
      <w:r>
        <w:rPr>
          <w:rFonts w:eastAsia="???"/>
        </w:rPr>
        <w:tab/>
        <w:t>to acknowledge that the differences in the texts of Nos. </w:t>
      </w:r>
      <w:r>
        <w:rPr>
          <w:rFonts w:eastAsia="???"/>
          <w:b/>
        </w:rPr>
        <w:t>5.341B</w:t>
      </w:r>
      <w:r>
        <w:rPr>
          <w:rFonts w:eastAsia="???"/>
        </w:rPr>
        <w:t>,</w:t>
      </w:r>
      <w:r>
        <w:rPr>
          <w:lang w:eastAsia="ja-JP"/>
        </w:rPr>
        <w:t xml:space="preserve"> </w:t>
      </w:r>
      <w:r w:rsidRPr="00DE73B5">
        <w:rPr>
          <w:rStyle w:val="Artref"/>
          <w:rFonts w:eastAsia="???"/>
          <w:b/>
          <w:bCs/>
          <w:color w:val="000000"/>
          <w:szCs w:val="24"/>
        </w:rPr>
        <w:t>5.384A</w:t>
      </w:r>
      <w:r>
        <w:rPr>
          <w:rFonts w:eastAsia="???"/>
        </w:rPr>
        <w:t xml:space="preserve"> and </w:t>
      </w:r>
      <w:r w:rsidRPr="00DE73B5">
        <w:rPr>
          <w:rStyle w:val="Artref"/>
          <w:rFonts w:eastAsia="???"/>
          <w:b/>
          <w:bCs/>
          <w:color w:val="000000"/>
          <w:szCs w:val="24"/>
        </w:rPr>
        <w:t>5.388</w:t>
      </w:r>
      <w:r>
        <w:rPr>
          <w:rFonts w:eastAsia="???"/>
        </w:rPr>
        <w:t xml:space="preserve"> do not confer differences in regulatory status;</w:t>
      </w:r>
    </w:p>
    <w:p w14:paraId="3A53F6E4" w14:textId="77777777" w:rsidR="000B1A6C" w:rsidRDefault="00F65F3C" w:rsidP="000B1A6C">
      <w:pPr>
        <w:rPr>
          <w:rFonts w:eastAsia="???"/>
        </w:rPr>
      </w:pPr>
      <w:r>
        <w:rPr>
          <w:rFonts w:eastAsia="???"/>
        </w:rPr>
        <w:t>3</w:t>
      </w:r>
      <w:r>
        <w:rPr>
          <w:rFonts w:eastAsia="???"/>
        </w:rPr>
        <w:tab/>
        <w:t xml:space="preserve">that in the frequency bands 4 800-4 825 MHz and 4 835-4 950 MHz, in order </w:t>
      </w:r>
      <w:r>
        <w:t>to identify potentially affected administrations when applying the procedure for seeking agreement under No. </w:t>
      </w:r>
      <w:r w:rsidRPr="00BB4957">
        <w:rPr>
          <w:rStyle w:val="Artref"/>
          <w:b/>
        </w:rPr>
        <w:t>9.21</w:t>
      </w:r>
      <w:r>
        <w:t xml:space="preserve"> by IMT stations in relation to aircraft stations, a coordination distance from an IMT station to the border of another country equal to 300 km (for land path)/450 km (for sea path) applies</w:t>
      </w:r>
      <w:r>
        <w:rPr>
          <w:rFonts w:eastAsia="???"/>
        </w:rPr>
        <w:t>;</w:t>
      </w:r>
    </w:p>
    <w:p w14:paraId="42336657" w14:textId="50ECDE33" w:rsidR="000B1A6C" w:rsidRDefault="00F65F3C" w:rsidP="000B1A6C">
      <w:pPr>
        <w:rPr>
          <w:rFonts w:eastAsia="???"/>
        </w:rPr>
      </w:pPr>
      <w:r>
        <w:rPr>
          <w:rFonts w:eastAsia="???"/>
        </w:rPr>
        <w:t>4</w:t>
      </w:r>
      <w:r>
        <w:rPr>
          <w:rFonts w:eastAsia="???"/>
        </w:rPr>
        <w:tab/>
        <w:t xml:space="preserve">that in the frequency band 4 800-4 990 MHz, in order </w:t>
      </w:r>
      <w:r>
        <w:t>to identify potentially affected administrations when applying the procedure for seeking agreement under No. </w:t>
      </w:r>
      <w:r w:rsidRPr="00BB4957">
        <w:rPr>
          <w:rStyle w:val="Artref"/>
          <w:b/>
        </w:rPr>
        <w:t>9.21</w:t>
      </w:r>
      <w:r>
        <w:t xml:space="preserve"> by IMT stations in relation to fixed-service stations or other ground-based stations of the mobile service, a coordination distance from an IMT station to the border of another country equal to 70 km applies</w:t>
      </w:r>
      <w:ins w:id="40" w:author="Auteur">
        <w:r w:rsidR="00A75E05">
          <w:t>,</w:t>
        </w:r>
      </w:ins>
      <w:del w:id="41" w:author="Auteur">
        <w:r w:rsidDel="00A75E05">
          <w:rPr>
            <w:rFonts w:eastAsia="???"/>
          </w:rPr>
          <w:delText>;</w:delText>
        </w:r>
      </w:del>
    </w:p>
    <w:p w14:paraId="48E9E575" w14:textId="205E56A3" w:rsidR="000B1A6C" w:rsidDel="00A75E05" w:rsidRDefault="00F65F3C" w:rsidP="000B1A6C">
      <w:pPr>
        <w:rPr>
          <w:del w:id="42" w:author="Auteur"/>
          <w:rFonts w:eastAsia="???"/>
        </w:rPr>
      </w:pPr>
      <w:del w:id="43" w:author="Auteur">
        <w:r w:rsidDel="00A75E05">
          <w:rPr>
            <w:rFonts w:eastAsia="???"/>
          </w:rPr>
          <w:delText>5</w:delText>
        </w:r>
        <w:r w:rsidDel="00A75E05">
          <w:rPr>
            <w:rFonts w:eastAsia="???"/>
          </w:rPr>
          <w:tab/>
          <w:delText xml:space="preserve">that the </w:delText>
        </w:r>
        <w:r w:rsidDel="00A75E05">
          <w:delText>power flux-density (pfd) limits in No. </w:delText>
        </w:r>
        <w:r w:rsidDel="00A75E05">
          <w:rPr>
            <w:b/>
            <w:bCs/>
          </w:rPr>
          <w:delText>5.441B</w:delText>
        </w:r>
        <w:r w:rsidDel="00A75E05">
          <w:delText>, which is subject to review at WRC</w:delText>
        </w:r>
        <w:r w:rsidDel="00A75E05">
          <w:noBreakHyphen/>
          <w:delText>23, shall not apply to the following countries: Armenia, Brazil, Cambodia, China, Russian Federation, Kazakhstan, Lao P.D.R., Uzbekistan, South Africa, Viet Nam and Zimbabwe,</w:delText>
        </w:r>
      </w:del>
    </w:p>
    <w:p w14:paraId="501488C7" w14:textId="77777777" w:rsidR="000B1A6C" w:rsidRDefault="00F65F3C" w:rsidP="000B1A6C">
      <w:pPr>
        <w:pStyle w:val="Call"/>
      </w:pPr>
      <w:r>
        <w:t>invites the ITU Radiocommunication Sector</w:t>
      </w:r>
    </w:p>
    <w:p w14:paraId="3ED01AE0" w14:textId="77777777" w:rsidR="000B1A6C" w:rsidRDefault="00F65F3C" w:rsidP="000B1A6C">
      <w:pPr>
        <w:rPr>
          <w:lang w:eastAsia="ja-JP"/>
        </w:rPr>
      </w:pPr>
      <w:r>
        <w:rPr>
          <w:lang w:eastAsia="ja-JP"/>
        </w:rPr>
        <w:t>1</w:t>
      </w:r>
      <w:r>
        <w:rPr>
          <w:lang w:eastAsia="ja-JP"/>
        </w:rPr>
        <w:tab/>
        <w:t>to conduct compatibility studies in order to provide technical measures to ensure coexistence between the MSS in the frequency band 1 518-1 525 MHz and IMT in the frequency band 1 492-1 518 MHz, including guidance on the implementation of frequency arrangements for IMT deployment in the frequency band 1 427-1 518 MHz, taking into account the results of these studies;</w:t>
      </w:r>
    </w:p>
    <w:p w14:paraId="50A3E262" w14:textId="10E8ECA4" w:rsidR="000B1A6C" w:rsidDel="00A75E05" w:rsidRDefault="00F65F3C" w:rsidP="000B1A6C">
      <w:pPr>
        <w:rPr>
          <w:del w:id="44" w:author="Auteur"/>
          <w:szCs w:val="24"/>
          <w:lang w:eastAsia="zh-CN"/>
        </w:rPr>
      </w:pPr>
      <w:del w:id="45" w:author="Auteur">
        <w:r w:rsidDel="00A75E05">
          <w:rPr>
            <w:szCs w:val="24"/>
            <w:lang w:eastAsia="zh-CN"/>
          </w:rPr>
          <w:delText>2</w:delText>
        </w:r>
        <w:r w:rsidDel="00A75E05">
          <w:rPr>
            <w:szCs w:val="24"/>
            <w:lang w:eastAsia="zh-CN"/>
          </w:rPr>
          <w:tab/>
          <w:delText>to study the technical and regulatory conditions for the protection of</w:delText>
        </w:r>
        <w:r w:rsidDel="00A75E05">
          <w:delText xml:space="preserve"> stations of the AMS and the maritime mobile service (MMS) located in international airspace or waters (i.e. outside national territories) and operated </w:delText>
        </w:r>
        <w:r w:rsidDel="00A75E05">
          <w:rPr>
            <w:szCs w:val="24"/>
            <w:lang w:eastAsia="zh-CN"/>
          </w:rPr>
          <w:delText>in the frequency band 4 800-4 990 MHz;</w:delText>
        </w:r>
      </w:del>
    </w:p>
    <w:p w14:paraId="3A30AFBB" w14:textId="4F693DBC" w:rsidR="000B1A6C" w:rsidRDefault="00F65F3C" w:rsidP="000B1A6C">
      <w:del w:id="46" w:author="Auteur">
        <w:r w:rsidDel="00A75E05">
          <w:delText>3</w:delText>
        </w:r>
      </w:del>
      <w:ins w:id="47" w:author="Auteur">
        <w:r w:rsidR="00A75E05">
          <w:t>2</w:t>
        </w:r>
      </w:ins>
      <w:r>
        <w:tab/>
        <w:t>to continue providing guidance to ensure that IMT can meet the telecommunication needs of developing countries and rural areas;</w:t>
      </w:r>
    </w:p>
    <w:p w14:paraId="78D26283" w14:textId="1F417779" w:rsidR="000B1A6C" w:rsidRDefault="00A75E05" w:rsidP="000B1A6C">
      <w:pPr>
        <w:rPr>
          <w:rFonts w:eastAsia="???"/>
        </w:rPr>
      </w:pPr>
      <w:ins w:id="48" w:author="Auteur">
        <w:r>
          <w:rPr>
            <w:rFonts w:eastAsia="???"/>
          </w:rPr>
          <w:t>3</w:t>
        </w:r>
      </w:ins>
      <w:del w:id="49" w:author="Auteur">
        <w:r w:rsidR="00F65F3C" w:rsidDel="00A75E05">
          <w:rPr>
            <w:rFonts w:eastAsia="???"/>
          </w:rPr>
          <w:delText>4</w:delText>
        </w:r>
      </w:del>
      <w:r w:rsidR="00F65F3C">
        <w:rPr>
          <w:rFonts w:eastAsia="???"/>
        </w:rPr>
        <w:tab/>
        <w:t xml:space="preserve">to include the results of the studies mentioned in </w:t>
      </w:r>
      <w:r w:rsidR="00F65F3C">
        <w:rPr>
          <w:rFonts w:eastAsia="???"/>
          <w:i/>
        </w:rPr>
        <w:t>invites the ITU Radiocommunication Sector</w:t>
      </w:r>
      <w:r w:rsidR="00F65F3C">
        <w:rPr>
          <w:rFonts w:eastAsia="???"/>
        </w:rPr>
        <w:t xml:space="preserve"> above in one or more ITU</w:t>
      </w:r>
      <w:r w:rsidR="00F65F3C">
        <w:rPr>
          <w:rFonts w:eastAsia="???"/>
        </w:rPr>
        <w:noBreakHyphen/>
        <w:t>R Recommendations and Reports, as appropriate</w:t>
      </w:r>
      <w:ins w:id="50" w:author="Auteur">
        <w:r>
          <w:rPr>
            <w:rFonts w:eastAsia="???"/>
          </w:rPr>
          <w:t>.</w:t>
        </w:r>
      </w:ins>
      <w:del w:id="51" w:author="Auteur">
        <w:r w:rsidR="00F65F3C" w:rsidDel="00A75E05">
          <w:rPr>
            <w:rFonts w:eastAsia="???"/>
          </w:rPr>
          <w:delText>,</w:delText>
        </w:r>
      </w:del>
    </w:p>
    <w:p w14:paraId="3A1A23AA" w14:textId="4BC676AA" w:rsidR="000B1A6C" w:rsidDel="00A75E05" w:rsidRDefault="00F65F3C" w:rsidP="000B1A6C">
      <w:pPr>
        <w:pStyle w:val="Call"/>
        <w:rPr>
          <w:del w:id="52" w:author="Auteur"/>
          <w:lang w:eastAsia="zh-CN"/>
        </w:rPr>
      </w:pPr>
      <w:del w:id="53" w:author="Auteur">
        <w:r w:rsidDel="00A75E05">
          <w:rPr>
            <w:lang w:eastAsia="zh-CN"/>
          </w:rPr>
          <w:delText>invites the 2023 World Radiocommunication Conference</w:delText>
        </w:r>
      </w:del>
    </w:p>
    <w:p w14:paraId="17D71623" w14:textId="03C4327C" w:rsidR="000B1A6C" w:rsidDel="00A75E05" w:rsidRDefault="00F65F3C" w:rsidP="000B1A6C">
      <w:pPr>
        <w:rPr>
          <w:del w:id="54" w:author="Auteur"/>
          <w:rFonts w:eastAsia="???"/>
        </w:rPr>
      </w:pPr>
      <w:del w:id="55" w:author="Auteur">
        <w:r w:rsidDel="00A75E05">
          <w:rPr>
            <w:szCs w:val="24"/>
            <w:lang w:eastAsia="zh-CN"/>
          </w:rPr>
          <w:delText xml:space="preserve">to consider, based on the results of the studies referred to in </w:delText>
        </w:r>
        <w:r w:rsidDel="00A75E05">
          <w:rPr>
            <w:i/>
            <w:iCs/>
            <w:szCs w:val="24"/>
            <w:lang w:eastAsia="zh-CN"/>
          </w:rPr>
          <w:delText>invites the ITU Radiocommunication Sector</w:delText>
        </w:r>
        <w:r w:rsidDel="00A75E05">
          <w:rPr>
            <w:szCs w:val="24"/>
            <w:lang w:eastAsia="zh-CN"/>
          </w:rPr>
          <w:delText xml:space="preserve"> above, possible</w:delText>
        </w:r>
        <w:r w:rsidDel="00A75E05">
          <w:delText xml:space="preserve"> measures to address, in the frequency band 4 800-4 990 MHz, protection of stations of the AMS and MMS located in international airspace and waters from other stations located within national territories and to review the pfd criteria in No. </w:delText>
        </w:r>
        <w:r w:rsidDel="00A75E05">
          <w:rPr>
            <w:b/>
            <w:bCs/>
          </w:rPr>
          <w:delText>5.441B</w:delText>
        </w:r>
        <w:r w:rsidDel="00A75E05">
          <w:delText>.</w:delText>
        </w:r>
      </w:del>
    </w:p>
    <w:p w14:paraId="31790D57" w14:textId="023DA8C2" w:rsidR="00CA4910" w:rsidRDefault="00F65F3C">
      <w:pPr>
        <w:pStyle w:val="Reasons"/>
      </w:pPr>
      <w:r>
        <w:rPr>
          <w:b/>
        </w:rPr>
        <w:lastRenderedPageBreak/>
        <w:t>Reasons:</w:t>
      </w:r>
      <w:r>
        <w:tab/>
      </w:r>
      <w:r w:rsidR="00A75E05">
        <w:t xml:space="preserve">To apply the new </w:t>
      </w:r>
      <w:r w:rsidR="00A75E05" w:rsidRPr="003B3534">
        <w:t>pfd criteri</w:t>
      </w:r>
      <w:r w:rsidR="003B3534">
        <w:t>a</w:t>
      </w:r>
      <w:r w:rsidR="00A75E05" w:rsidRPr="003B3534">
        <w:t xml:space="preserve"> to all</w:t>
      </w:r>
      <w:r w:rsidR="00A75E05">
        <w:t xml:space="preserve"> countries listed in RR No. </w:t>
      </w:r>
      <w:r w:rsidR="00A75E05" w:rsidRPr="00A75E05">
        <w:rPr>
          <w:b/>
          <w:bCs/>
        </w:rPr>
        <w:t>5.441B</w:t>
      </w:r>
      <w:r w:rsidR="00A75E05">
        <w:t xml:space="preserve"> and to take into account that all studies have been completed.</w:t>
      </w:r>
    </w:p>
    <w:sectPr w:rsidR="00CA4910">
      <w:headerReference w:type="default" r:id="rId9"/>
      <w:footerReference w:type="even" r:id="rId10"/>
      <w:footerReference w:type="default" r:id="rId11"/>
      <w:footerReference w:type="first" r:id="rId12"/>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96336" w14:textId="77777777" w:rsidR="006817EC" w:rsidRDefault="006817EC">
      <w:r>
        <w:separator/>
      </w:r>
    </w:p>
  </w:endnote>
  <w:endnote w:type="continuationSeparator" w:id="0">
    <w:p w14:paraId="1FC8A328" w14:textId="77777777" w:rsidR="006817EC" w:rsidRDefault="0068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B96A" w14:textId="1AE535E4" w:rsidR="00E45D05" w:rsidRDefault="00E45D05">
    <w:pPr>
      <w:framePr w:wrap="around" w:vAnchor="text" w:hAnchor="margin" w:xAlign="right" w:y="1"/>
    </w:pPr>
    <w:r>
      <w:fldChar w:fldCharType="begin"/>
    </w:r>
    <w:r>
      <w:instrText xml:space="preserve">PAGE  </w:instrText>
    </w:r>
    <w:r>
      <w:fldChar w:fldCharType="separate"/>
    </w:r>
    <w:r w:rsidR="00FA3671">
      <w:rPr>
        <w:noProof/>
      </w:rPr>
      <w:t>3</w:t>
    </w:r>
    <w:r>
      <w:fldChar w:fldCharType="end"/>
    </w:r>
  </w:p>
  <w:p w14:paraId="542BECC6" w14:textId="40C8F81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FD2D60">
      <w:rPr>
        <w:noProof/>
      </w:rPr>
      <w:t>18.04.23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3856C"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D5DA"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1FB09" w14:textId="77777777" w:rsidR="006817EC" w:rsidRDefault="006817EC">
      <w:r>
        <w:rPr>
          <w:b/>
        </w:rPr>
        <w:t>_______________</w:t>
      </w:r>
    </w:p>
  </w:footnote>
  <w:footnote w:type="continuationSeparator" w:id="0">
    <w:p w14:paraId="34195476" w14:textId="77777777" w:rsidR="006817EC" w:rsidRDefault="006817EC">
      <w:r>
        <w:continuationSeparator/>
      </w:r>
    </w:p>
  </w:footnote>
  <w:footnote w:id="1">
    <w:p w14:paraId="5BC93C65" w14:textId="77777777" w:rsidR="00942C99" w:rsidRDefault="00F65F3C" w:rsidP="000B1A6C">
      <w:pPr>
        <w:pStyle w:val="Notedebasdepage"/>
        <w:rPr>
          <w:lang w:eastAsia="ja-JP"/>
        </w:rPr>
      </w:pPr>
      <w:r>
        <w:rPr>
          <w:rStyle w:val="Appelnotedebasdep"/>
        </w:rPr>
        <w:t>1</w:t>
      </w:r>
      <w:r>
        <w:t xml:space="preserve"> </w:t>
      </w:r>
      <w:r>
        <w:tab/>
        <w:t>See Table</w:t>
      </w:r>
      <w:r>
        <w:rPr>
          <w:lang w:val="en-US" w:eastAsia="ja-JP"/>
        </w:rPr>
        <w:t> </w:t>
      </w:r>
      <w:r>
        <w:rPr>
          <w:b/>
          <w:bCs/>
        </w:rPr>
        <w:t>21</w:t>
      </w:r>
      <w:r>
        <w:rPr>
          <w:b/>
          <w:bCs/>
          <w:lang w:val="en-US" w:eastAsia="ja-JP"/>
        </w:rPr>
        <w:noBreakHyphen/>
      </w:r>
      <w:r>
        <w:rPr>
          <w:b/>
          <w:bCs/>
        </w:rPr>
        <w:t>4</w:t>
      </w:r>
      <w:r>
        <w:t xml:space="preserve"> for applicable pfd limits.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4FE0" w14:textId="123CC679" w:rsidR="00E45D05" w:rsidRDefault="00A066F1" w:rsidP="00187BD9">
    <w:pPr>
      <w:pStyle w:val="En-tte"/>
    </w:pPr>
    <w:r>
      <w:fldChar w:fldCharType="begin"/>
    </w:r>
    <w:r>
      <w:instrText xml:space="preserve"> PAGE  \* MERGEFORMAT </w:instrText>
    </w:r>
    <w:r>
      <w:fldChar w:fldCharType="separate"/>
    </w:r>
    <w:r w:rsidR="00E075D3">
      <w:rPr>
        <w:noProof/>
      </w:rPr>
      <w:t>8</w:t>
    </w:r>
    <w:r>
      <w:fldChar w:fldCharType="end"/>
    </w:r>
  </w:p>
  <w:p w14:paraId="3E6036A4" w14:textId="77777777" w:rsidR="00A066F1" w:rsidRPr="00A066F1" w:rsidRDefault="00187BD9" w:rsidP="00241FA2">
    <w:pPr>
      <w:pStyle w:val="En-tte"/>
    </w:pPr>
    <w:r>
      <w:t>CMR</w:t>
    </w:r>
    <w:r w:rsidR="006D70B0">
      <w:t>23</w:t>
    </w:r>
    <w:r w:rsidR="00A066F1">
      <w:t>/</w:t>
    </w:r>
    <w:bookmarkStart w:id="56" w:name="OLE_LINK1"/>
    <w:bookmarkStart w:id="57" w:name="OLE_LINK2"/>
    <w:bookmarkStart w:id="58" w:name="OLE_LINK3"/>
    <w:r w:rsidR="00EB55C6">
      <w:t>4465(Add.1)</w:t>
    </w:r>
    <w:bookmarkEnd w:id="56"/>
    <w:bookmarkEnd w:id="57"/>
    <w:bookmarkEnd w:id="58"/>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embedSystemFonts/>
  <w:hideGrammaticalError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it-CH" w:vendorID="64" w:dllVersion="4096" w:nlCheck="1" w:checkStyle="0"/>
  <w:activeWritingStyle w:appName="MSWord" w:lang="es-ES_tradnl"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fr-FR" w:vendorID="64" w:dllVersion="4096" w:nlCheck="1" w:checkStyle="0"/>
  <w:activeWritingStyle w:appName="MSWord" w:lang="it-CH" w:vendorID="64" w:dllVersion="6"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29DF"/>
    <w:rsid w:val="000D154B"/>
    <w:rsid w:val="000D2DAF"/>
    <w:rsid w:val="000E463E"/>
    <w:rsid w:val="000F710B"/>
    <w:rsid w:val="000F73FF"/>
    <w:rsid w:val="00114CF7"/>
    <w:rsid w:val="00116C7A"/>
    <w:rsid w:val="00123B68"/>
    <w:rsid w:val="00126F2E"/>
    <w:rsid w:val="00146F6F"/>
    <w:rsid w:val="001478C3"/>
    <w:rsid w:val="00187BD9"/>
    <w:rsid w:val="00190B55"/>
    <w:rsid w:val="001C3B5F"/>
    <w:rsid w:val="001D058F"/>
    <w:rsid w:val="002009EA"/>
    <w:rsid w:val="00202756"/>
    <w:rsid w:val="00202CA0"/>
    <w:rsid w:val="00216B6D"/>
    <w:rsid w:val="0022757F"/>
    <w:rsid w:val="00241FA2"/>
    <w:rsid w:val="00271316"/>
    <w:rsid w:val="00284782"/>
    <w:rsid w:val="002B349C"/>
    <w:rsid w:val="002D58BE"/>
    <w:rsid w:val="002F4747"/>
    <w:rsid w:val="002F5313"/>
    <w:rsid w:val="00302605"/>
    <w:rsid w:val="00335BDD"/>
    <w:rsid w:val="00361B37"/>
    <w:rsid w:val="00377BD3"/>
    <w:rsid w:val="00384088"/>
    <w:rsid w:val="003852CE"/>
    <w:rsid w:val="0038783F"/>
    <w:rsid w:val="00390F9E"/>
    <w:rsid w:val="0039169B"/>
    <w:rsid w:val="003A7F8C"/>
    <w:rsid w:val="003B2284"/>
    <w:rsid w:val="003B3534"/>
    <w:rsid w:val="003B532E"/>
    <w:rsid w:val="003D0F8B"/>
    <w:rsid w:val="003E0DB6"/>
    <w:rsid w:val="0041348E"/>
    <w:rsid w:val="00420873"/>
    <w:rsid w:val="00492075"/>
    <w:rsid w:val="004969AD"/>
    <w:rsid w:val="004A0369"/>
    <w:rsid w:val="004A26C4"/>
    <w:rsid w:val="004A6672"/>
    <w:rsid w:val="004B13CB"/>
    <w:rsid w:val="004D26EA"/>
    <w:rsid w:val="004D2BFB"/>
    <w:rsid w:val="004D5D5C"/>
    <w:rsid w:val="004F3DC0"/>
    <w:rsid w:val="0050139F"/>
    <w:rsid w:val="00516D8B"/>
    <w:rsid w:val="00517299"/>
    <w:rsid w:val="005244D3"/>
    <w:rsid w:val="0055140B"/>
    <w:rsid w:val="005861D7"/>
    <w:rsid w:val="005964AB"/>
    <w:rsid w:val="005C099A"/>
    <w:rsid w:val="005C31A5"/>
    <w:rsid w:val="005E059B"/>
    <w:rsid w:val="005E10C9"/>
    <w:rsid w:val="005E290B"/>
    <w:rsid w:val="005E61DD"/>
    <w:rsid w:val="005F04D8"/>
    <w:rsid w:val="006023DF"/>
    <w:rsid w:val="00615426"/>
    <w:rsid w:val="00616219"/>
    <w:rsid w:val="0064008E"/>
    <w:rsid w:val="00645B7D"/>
    <w:rsid w:val="00657DE0"/>
    <w:rsid w:val="006707DD"/>
    <w:rsid w:val="006817EC"/>
    <w:rsid w:val="00685313"/>
    <w:rsid w:val="00692833"/>
    <w:rsid w:val="006A6E9B"/>
    <w:rsid w:val="006B7C2A"/>
    <w:rsid w:val="006C23DA"/>
    <w:rsid w:val="006D1488"/>
    <w:rsid w:val="006D70B0"/>
    <w:rsid w:val="006E3D45"/>
    <w:rsid w:val="0070607A"/>
    <w:rsid w:val="007149F9"/>
    <w:rsid w:val="00727A15"/>
    <w:rsid w:val="00733A30"/>
    <w:rsid w:val="00745AEE"/>
    <w:rsid w:val="00747DDE"/>
    <w:rsid w:val="00750F10"/>
    <w:rsid w:val="007742CA"/>
    <w:rsid w:val="00790D70"/>
    <w:rsid w:val="00796EED"/>
    <w:rsid w:val="007A6F1F"/>
    <w:rsid w:val="007B10B7"/>
    <w:rsid w:val="007D5320"/>
    <w:rsid w:val="00800972"/>
    <w:rsid w:val="00804475"/>
    <w:rsid w:val="00811633"/>
    <w:rsid w:val="00814037"/>
    <w:rsid w:val="00841216"/>
    <w:rsid w:val="00842AF0"/>
    <w:rsid w:val="00845724"/>
    <w:rsid w:val="008458D9"/>
    <w:rsid w:val="0086171E"/>
    <w:rsid w:val="00861B1B"/>
    <w:rsid w:val="00867AE0"/>
    <w:rsid w:val="00872FC8"/>
    <w:rsid w:val="008845D0"/>
    <w:rsid w:val="00884D60"/>
    <w:rsid w:val="00896E56"/>
    <w:rsid w:val="008B43F2"/>
    <w:rsid w:val="008B6CFF"/>
    <w:rsid w:val="009274B4"/>
    <w:rsid w:val="00934EA2"/>
    <w:rsid w:val="00944A5C"/>
    <w:rsid w:val="00952A66"/>
    <w:rsid w:val="00966D72"/>
    <w:rsid w:val="00982694"/>
    <w:rsid w:val="009B1EA1"/>
    <w:rsid w:val="009B7C9A"/>
    <w:rsid w:val="009C56E5"/>
    <w:rsid w:val="009C7716"/>
    <w:rsid w:val="009E5FC8"/>
    <w:rsid w:val="009E687A"/>
    <w:rsid w:val="009F236F"/>
    <w:rsid w:val="00A042C4"/>
    <w:rsid w:val="00A066F1"/>
    <w:rsid w:val="00A10E49"/>
    <w:rsid w:val="00A141AF"/>
    <w:rsid w:val="00A16D29"/>
    <w:rsid w:val="00A2305D"/>
    <w:rsid w:val="00A30305"/>
    <w:rsid w:val="00A31D2D"/>
    <w:rsid w:val="00A42E70"/>
    <w:rsid w:val="00A4600A"/>
    <w:rsid w:val="00A5346C"/>
    <w:rsid w:val="00A538A6"/>
    <w:rsid w:val="00A54C25"/>
    <w:rsid w:val="00A710E7"/>
    <w:rsid w:val="00A71E4F"/>
    <w:rsid w:val="00A7372E"/>
    <w:rsid w:val="00A75E05"/>
    <w:rsid w:val="00A80626"/>
    <w:rsid w:val="00A8284C"/>
    <w:rsid w:val="00A93B85"/>
    <w:rsid w:val="00AA0B18"/>
    <w:rsid w:val="00AA3C65"/>
    <w:rsid w:val="00AA666F"/>
    <w:rsid w:val="00AD4949"/>
    <w:rsid w:val="00AD7914"/>
    <w:rsid w:val="00AE514B"/>
    <w:rsid w:val="00AE5E87"/>
    <w:rsid w:val="00B40888"/>
    <w:rsid w:val="00B42BDE"/>
    <w:rsid w:val="00B57CE0"/>
    <w:rsid w:val="00B639E9"/>
    <w:rsid w:val="00B817CD"/>
    <w:rsid w:val="00B81A7D"/>
    <w:rsid w:val="00B90573"/>
    <w:rsid w:val="00B94AD0"/>
    <w:rsid w:val="00BB3A95"/>
    <w:rsid w:val="00BB722F"/>
    <w:rsid w:val="00BD6CCE"/>
    <w:rsid w:val="00C0018F"/>
    <w:rsid w:val="00C04817"/>
    <w:rsid w:val="00C057EE"/>
    <w:rsid w:val="00C07453"/>
    <w:rsid w:val="00C16A5A"/>
    <w:rsid w:val="00C20466"/>
    <w:rsid w:val="00C214ED"/>
    <w:rsid w:val="00C234E6"/>
    <w:rsid w:val="00C254E0"/>
    <w:rsid w:val="00C324A8"/>
    <w:rsid w:val="00C54517"/>
    <w:rsid w:val="00C56F70"/>
    <w:rsid w:val="00C57B91"/>
    <w:rsid w:val="00C64CD8"/>
    <w:rsid w:val="00C82695"/>
    <w:rsid w:val="00C97C68"/>
    <w:rsid w:val="00CA1A47"/>
    <w:rsid w:val="00CA3DFC"/>
    <w:rsid w:val="00CA4910"/>
    <w:rsid w:val="00CB44E5"/>
    <w:rsid w:val="00CC247A"/>
    <w:rsid w:val="00CC7AED"/>
    <w:rsid w:val="00CE388F"/>
    <w:rsid w:val="00CE5E47"/>
    <w:rsid w:val="00CF020F"/>
    <w:rsid w:val="00CF2B5B"/>
    <w:rsid w:val="00D068FA"/>
    <w:rsid w:val="00D14198"/>
    <w:rsid w:val="00D14CE0"/>
    <w:rsid w:val="00D268B3"/>
    <w:rsid w:val="00D40FDC"/>
    <w:rsid w:val="00D42785"/>
    <w:rsid w:val="00D52FD6"/>
    <w:rsid w:val="00D54009"/>
    <w:rsid w:val="00D5651D"/>
    <w:rsid w:val="00D57A34"/>
    <w:rsid w:val="00D74898"/>
    <w:rsid w:val="00D74E28"/>
    <w:rsid w:val="00D801ED"/>
    <w:rsid w:val="00D936BC"/>
    <w:rsid w:val="00D96530"/>
    <w:rsid w:val="00DA1CB1"/>
    <w:rsid w:val="00DB3954"/>
    <w:rsid w:val="00DD44AF"/>
    <w:rsid w:val="00DE2AC3"/>
    <w:rsid w:val="00DE5692"/>
    <w:rsid w:val="00DE6300"/>
    <w:rsid w:val="00DF4BC6"/>
    <w:rsid w:val="00DF6306"/>
    <w:rsid w:val="00DF78E0"/>
    <w:rsid w:val="00E03115"/>
    <w:rsid w:val="00E036DE"/>
    <w:rsid w:val="00E03C94"/>
    <w:rsid w:val="00E075D3"/>
    <w:rsid w:val="00E205BC"/>
    <w:rsid w:val="00E24996"/>
    <w:rsid w:val="00E26226"/>
    <w:rsid w:val="00E45D05"/>
    <w:rsid w:val="00E55816"/>
    <w:rsid w:val="00E55AEF"/>
    <w:rsid w:val="00E7732F"/>
    <w:rsid w:val="00E779F2"/>
    <w:rsid w:val="00E77B10"/>
    <w:rsid w:val="00E976C1"/>
    <w:rsid w:val="00EA12E5"/>
    <w:rsid w:val="00EB55C6"/>
    <w:rsid w:val="00EF1932"/>
    <w:rsid w:val="00EF71B6"/>
    <w:rsid w:val="00F02766"/>
    <w:rsid w:val="00F05BD4"/>
    <w:rsid w:val="00F06473"/>
    <w:rsid w:val="00F234D9"/>
    <w:rsid w:val="00F6155B"/>
    <w:rsid w:val="00F65C19"/>
    <w:rsid w:val="00F65F3C"/>
    <w:rsid w:val="00FA3671"/>
    <w:rsid w:val="00FD08E2"/>
    <w:rsid w:val="00FD18DA"/>
    <w:rsid w:val="00FD2237"/>
    <w:rsid w:val="00FD2546"/>
    <w:rsid w:val="00FD2D60"/>
    <w:rsid w:val="00FD772E"/>
    <w:rsid w:val="00FE03DB"/>
    <w:rsid w:val="00FE39A7"/>
    <w:rsid w:val="00FE78C7"/>
    <w:rsid w:val="00FF4199"/>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C8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character" w:customStyle="1" w:styleId="Policepardfaut1">
    <w:name w:val="Police par défaut1"/>
    <w:rsid w:val="005045BB"/>
  </w:style>
  <w:style w:type="paragraph" w:styleId="Rvision">
    <w:name w:val="Revision"/>
    <w:hidden/>
    <w:uiPriority w:val="99"/>
    <w:semiHidden/>
    <w:rsid w:val="00A75E05"/>
    <w:rPr>
      <w:rFonts w:ascii="Times New Roman" w:hAnsi="Times New Roman"/>
      <w:sz w:val="24"/>
      <w:lang w:val="en-GB" w:eastAsia="en-US"/>
    </w:rPr>
  </w:style>
  <w:style w:type="character" w:styleId="Marquedecommentaire">
    <w:name w:val="annotation reference"/>
    <w:basedOn w:val="Policepardfaut"/>
    <w:semiHidden/>
    <w:unhideWhenUsed/>
    <w:rsid w:val="00C07453"/>
    <w:rPr>
      <w:sz w:val="16"/>
      <w:szCs w:val="16"/>
    </w:rPr>
  </w:style>
  <w:style w:type="paragraph" w:styleId="Commentaire">
    <w:name w:val="annotation text"/>
    <w:basedOn w:val="Normal"/>
    <w:link w:val="CommentaireCar"/>
    <w:semiHidden/>
    <w:unhideWhenUsed/>
    <w:rsid w:val="00C07453"/>
    <w:rPr>
      <w:sz w:val="20"/>
    </w:rPr>
  </w:style>
  <w:style w:type="character" w:customStyle="1" w:styleId="CommentaireCar">
    <w:name w:val="Commentaire Car"/>
    <w:basedOn w:val="Policepardfaut"/>
    <w:link w:val="Commentaire"/>
    <w:semiHidden/>
    <w:rsid w:val="00C07453"/>
    <w:rPr>
      <w:rFonts w:ascii="Times New Roman" w:hAnsi="Times New Roman"/>
      <w:lang w:val="en-GB" w:eastAsia="en-US"/>
    </w:rPr>
  </w:style>
  <w:style w:type="paragraph" w:styleId="Objetducommentaire">
    <w:name w:val="annotation subject"/>
    <w:basedOn w:val="Commentaire"/>
    <w:next w:val="Commentaire"/>
    <w:link w:val="ObjetducommentaireCar"/>
    <w:semiHidden/>
    <w:unhideWhenUsed/>
    <w:rsid w:val="00C07453"/>
    <w:rPr>
      <w:b/>
      <w:bCs/>
    </w:rPr>
  </w:style>
  <w:style w:type="character" w:customStyle="1" w:styleId="ObjetducommentaireCar">
    <w:name w:val="Objet du commentaire Car"/>
    <w:basedOn w:val="CommentaireCar"/>
    <w:link w:val="Objetducommentaire"/>
    <w:semiHidden/>
    <w:rsid w:val="00C07453"/>
    <w:rPr>
      <w:rFonts w:ascii="Times New Roman" w:hAnsi="Times New Roman"/>
      <w:b/>
      <w:bCs/>
      <w:lang w:val="en-GB" w:eastAsia="en-US"/>
    </w:rPr>
  </w:style>
  <w:style w:type="paragraph" w:styleId="Paragraphedeliste">
    <w:name w:val="List Paragraph"/>
    <w:basedOn w:val="Normal"/>
    <w:uiPriority w:val="34"/>
    <w:qFormat/>
    <w:rsid w:val="00982694"/>
    <w:pPr>
      <w:ind w:left="720"/>
      <w:contextualSpacing/>
    </w:pPr>
  </w:style>
  <w:style w:type="character" w:customStyle="1" w:styleId="ECCHLbold">
    <w:name w:val="ECC HL bold"/>
    <w:basedOn w:val="Policepardfaut"/>
    <w:uiPriority w:val="99"/>
    <w:qFormat/>
    <w:rsid w:val="006707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E67B5-D592-497E-AB3D-A65B5DA5E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2850</Words>
  <Characters>16173</Characters>
  <Application>Microsoft Office Word</Application>
  <DocSecurity>0</DocSecurity>
  <Lines>134</Lines>
  <Paragraphs>37</Paragraphs>
  <ScaleCrop>false</ScaleCrop>
  <Manager/>
  <Company/>
  <LinksUpToDate>false</LinksUpToDate>
  <CharactersWithSpaces>18986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2023-05-30T17:17:00Z</dcterms:created>
  <dcterms:modified xsi:type="dcterms:W3CDTF">2023-05-30T17:17:00Z</dcterms:modified>
  <cp:category/>
</cp:coreProperties>
</file>